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24" w:type="dxa"/>
        <w:tblLayout w:type="fixed"/>
        <w:tblCellMar>
          <w:left w:w="70" w:type="dxa"/>
          <w:right w:w="70" w:type="dxa"/>
        </w:tblCellMar>
        <w:tblLook w:val="0000" w:firstRow="0" w:lastRow="0" w:firstColumn="0" w:lastColumn="0" w:noHBand="0" w:noVBand="0"/>
      </w:tblPr>
      <w:tblGrid>
        <w:gridCol w:w="4462"/>
        <w:gridCol w:w="4462"/>
      </w:tblGrid>
      <w:tr w:rsidR="00022761" w:rsidRPr="00626208" w14:paraId="703558DB" w14:textId="77777777" w:rsidTr="00451552">
        <w:trPr>
          <w:trHeight w:val="789"/>
        </w:trPr>
        <w:tc>
          <w:tcPr>
            <w:tcW w:w="4462" w:type="dxa"/>
            <w:tcBorders>
              <w:bottom w:val="single" w:sz="4" w:space="0" w:color="auto"/>
            </w:tcBorders>
          </w:tcPr>
          <w:p w14:paraId="569D31B1" w14:textId="77777777" w:rsidR="00022761" w:rsidRPr="00626208" w:rsidRDefault="00022761">
            <w:pPr>
              <w:pStyle w:val="berschrift1"/>
              <w:spacing w:line="312" w:lineRule="auto"/>
              <w:jc w:val="both"/>
            </w:pPr>
            <w:r>
              <w:t>INFORMATION AUX MÉDIAS</w:t>
            </w:r>
          </w:p>
        </w:tc>
        <w:tc>
          <w:tcPr>
            <w:tcW w:w="4462" w:type="dxa"/>
          </w:tcPr>
          <w:p w14:paraId="67883A66" w14:textId="57ED3F59" w:rsidR="00022761" w:rsidRPr="00626208" w:rsidRDefault="00591B4F">
            <w:pPr>
              <w:spacing w:line="312" w:lineRule="auto"/>
              <w:jc w:val="right"/>
            </w:pPr>
            <w:r>
              <w:rPr>
                <w:sz w:val="22"/>
                <w:szCs w:val="22"/>
              </w:rPr>
              <w:t>Avril</w:t>
            </w:r>
            <w:r w:rsidR="00AD4A1D" w:rsidRPr="63638E23">
              <w:rPr>
                <w:sz w:val="22"/>
                <w:szCs w:val="22"/>
              </w:rPr>
              <w:t xml:space="preserve"> </w:t>
            </w:r>
            <w:r w:rsidR="00022761" w:rsidRPr="63638E23">
              <w:rPr>
                <w:sz w:val="22"/>
                <w:szCs w:val="22"/>
              </w:rPr>
              <w:t>2023</w:t>
            </w:r>
            <w:r w:rsidR="1529079B" w:rsidRPr="63638E23">
              <w:rPr>
                <w:sz w:val="22"/>
                <w:szCs w:val="22"/>
              </w:rPr>
              <w:fldChar w:fldCharType="begin"/>
            </w:r>
            <w:r w:rsidR="1529079B" w:rsidRPr="63638E23">
              <w:rPr>
                <w:sz w:val="22"/>
                <w:szCs w:val="22"/>
              </w:rPr>
              <w:instrText xml:space="preserve"> Nr. / Monat/Jahr </w:instrText>
            </w:r>
            <w:r w:rsidR="1529079B" w:rsidRPr="63638E23">
              <w:rPr>
                <w:sz w:val="22"/>
                <w:szCs w:val="22"/>
              </w:rPr>
              <w:fldChar w:fldCharType="end"/>
            </w:r>
          </w:p>
        </w:tc>
      </w:tr>
      <w:tr w:rsidR="00022761" w:rsidRPr="00626208" w14:paraId="1C654D25" w14:textId="77777777" w:rsidTr="00451552">
        <w:trPr>
          <w:trHeight w:val="380"/>
        </w:trPr>
        <w:tc>
          <w:tcPr>
            <w:tcW w:w="4462" w:type="dxa"/>
            <w:tcBorders>
              <w:top w:val="single" w:sz="4" w:space="0" w:color="auto"/>
            </w:tcBorders>
          </w:tcPr>
          <w:p w14:paraId="499EC8C9" w14:textId="77777777" w:rsidR="00022761" w:rsidRPr="00626208" w:rsidRDefault="00022761">
            <w:pPr>
              <w:pStyle w:val="berschrift1"/>
              <w:spacing w:line="312" w:lineRule="auto"/>
              <w:jc w:val="both"/>
              <w:rPr>
                <w:lang w:val="de-CH"/>
              </w:rPr>
            </w:pPr>
          </w:p>
        </w:tc>
        <w:tc>
          <w:tcPr>
            <w:tcW w:w="4462" w:type="dxa"/>
          </w:tcPr>
          <w:p w14:paraId="6B89B157" w14:textId="77777777" w:rsidR="00022761" w:rsidRPr="00626208" w:rsidRDefault="00022761">
            <w:pPr>
              <w:spacing w:line="312" w:lineRule="auto"/>
              <w:rPr>
                <w:sz w:val="22"/>
                <w:szCs w:val="22"/>
                <w:lang w:val="de-CH"/>
              </w:rPr>
            </w:pPr>
          </w:p>
        </w:tc>
      </w:tr>
    </w:tbl>
    <w:p w14:paraId="754D45B3" w14:textId="4FE4E9D4" w:rsidR="0097221B" w:rsidRPr="00022761" w:rsidRDefault="00BC7454" w:rsidP="0097221B">
      <w:pPr>
        <w:spacing w:line="312" w:lineRule="auto"/>
        <w:rPr>
          <w:bCs/>
          <w:sz w:val="22"/>
          <w:szCs w:val="22"/>
        </w:rPr>
      </w:pPr>
      <w:proofErr w:type="spellStart"/>
      <w:r>
        <w:rPr>
          <w:sz w:val="22"/>
        </w:rPr>
        <w:t>Janisol</w:t>
      </w:r>
      <w:proofErr w:type="spellEnd"/>
      <w:r>
        <w:rPr>
          <w:sz w:val="22"/>
        </w:rPr>
        <w:t xml:space="preserve"> Arte 66</w:t>
      </w:r>
      <w:proofErr w:type="gramStart"/>
      <w:r>
        <w:rPr>
          <w:sz w:val="22"/>
        </w:rPr>
        <w:t xml:space="preserve"> </w:t>
      </w:r>
      <w:r w:rsidR="00451552">
        <w:rPr>
          <w:bCs/>
          <w:sz w:val="22"/>
          <w:szCs w:val="22"/>
        </w:rPr>
        <w:t>«Plus</w:t>
      </w:r>
      <w:proofErr w:type="gramEnd"/>
      <w:r w:rsidR="00451552">
        <w:rPr>
          <w:bCs/>
          <w:sz w:val="22"/>
          <w:szCs w:val="22"/>
        </w:rPr>
        <w:t>»</w:t>
      </w:r>
    </w:p>
    <w:p w14:paraId="3077EC40" w14:textId="77777777" w:rsidR="00F42991" w:rsidRDefault="001610A9" w:rsidP="000C1E78">
      <w:pPr>
        <w:pStyle w:val="berschrift1"/>
        <w:spacing w:line="312" w:lineRule="auto"/>
        <w:rPr>
          <w:color w:val="000000"/>
        </w:rPr>
      </w:pPr>
      <w:r>
        <w:rPr>
          <w:color w:val="000000"/>
        </w:rPr>
        <w:t>Fenêtres de grandes dimensions en profilés minces en acier</w:t>
      </w:r>
    </w:p>
    <w:p w14:paraId="03AF0F6C" w14:textId="77777777" w:rsidR="00022761" w:rsidRDefault="00022761" w:rsidP="00114410">
      <w:pPr>
        <w:widowControl w:val="0"/>
        <w:autoSpaceDE w:val="0"/>
        <w:autoSpaceDN w:val="0"/>
        <w:adjustRightInd w:val="0"/>
        <w:spacing w:line="312" w:lineRule="auto"/>
        <w:rPr>
          <w:b/>
          <w:sz w:val="22"/>
          <w:szCs w:val="22"/>
        </w:rPr>
      </w:pPr>
    </w:p>
    <w:p w14:paraId="6DEF503D" w14:textId="62ADF08D" w:rsidR="008953FF" w:rsidRDefault="001610A9" w:rsidP="00591B4F">
      <w:pPr>
        <w:spacing w:line="312" w:lineRule="auto"/>
        <w:rPr>
          <w:b/>
          <w:sz w:val="20"/>
        </w:rPr>
      </w:pPr>
      <w:r>
        <w:rPr>
          <w:b/>
          <w:sz w:val="20"/>
        </w:rPr>
        <w:t xml:space="preserve">À l’occasion du salon BAU 2023, Jansen présentera une fenêtre à la française aux dimensions exceptionnelles, fabriquée avec le système de profilés fins </w:t>
      </w:r>
      <w:proofErr w:type="spellStart"/>
      <w:r>
        <w:rPr>
          <w:b/>
          <w:sz w:val="20"/>
        </w:rPr>
        <w:t>Janisol</w:t>
      </w:r>
      <w:proofErr w:type="spellEnd"/>
      <w:r>
        <w:rPr>
          <w:b/>
          <w:sz w:val="20"/>
        </w:rPr>
        <w:t xml:space="preserve"> Arte 66. La fenêtre, d’une hauteur remarquable de 3530 mm, sera exposée sur le stand </w:t>
      </w:r>
      <w:r w:rsidR="00EE0425">
        <w:rPr>
          <w:b/>
          <w:sz w:val="20"/>
        </w:rPr>
        <w:t>Jansen</w:t>
      </w:r>
      <w:r>
        <w:rPr>
          <w:b/>
          <w:sz w:val="20"/>
        </w:rPr>
        <w:t xml:space="preserve"> (hall B1, stand 320). Avec </w:t>
      </w:r>
      <w:proofErr w:type="spellStart"/>
      <w:r>
        <w:rPr>
          <w:b/>
          <w:sz w:val="20"/>
        </w:rPr>
        <w:t>Janisol</w:t>
      </w:r>
      <w:proofErr w:type="spellEnd"/>
      <w:r>
        <w:rPr>
          <w:b/>
          <w:sz w:val="20"/>
        </w:rPr>
        <w:t xml:space="preserve"> Arte 66</w:t>
      </w:r>
      <w:proofErr w:type="gramStart"/>
      <w:r>
        <w:rPr>
          <w:b/>
          <w:sz w:val="20"/>
        </w:rPr>
        <w:t> </w:t>
      </w:r>
      <w:r w:rsidR="004E202E" w:rsidRPr="00591B4F">
        <w:rPr>
          <w:b/>
          <w:sz w:val="20"/>
        </w:rPr>
        <w:t>«Plus</w:t>
      </w:r>
      <w:proofErr w:type="gramEnd"/>
      <w:r w:rsidR="004E202E" w:rsidRPr="00591B4F">
        <w:rPr>
          <w:b/>
          <w:sz w:val="20"/>
        </w:rPr>
        <w:t>»</w:t>
      </w:r>
      <w:r w:rsidR="004D5C83">
        <w:rPr>
          <w:b/>
          <w:sz w:val="20"/>
        </w:rPr>
        <w:t xml:space="preserve">, le leader </w:t>
      </w:r>
      <w:r w:rsidR="008633D7">
        <w:rPr>
          <w:b/>
          <w:sz w:val="20"/>
        </w:rPr>
        <w:t>européen</w:t>
      </w:r>
      <w:r w:rsidR="004D5C83">
        <w:rPr>
          <w:b/>
          <w:sz w:val="20"/>
        </w:rPr>
        <w:t xml:space="preserve"> des systèmes de profilés en acier</w:t>
      </w:r>
      <w:r w:rsidR="00AF4D0D">
        <w:rPr>
          <w:b/>
          <w:sz w:val="20"/>
        </w:rPr>
        <w:t xml:space="preserve"> </w:t>
      </w:r>
      <w:r>
        <w:rPr>
          <w:b/>
          <w:sz w:val="20"/>
        </w:rPr>
        <w:t xml:space="preserve">à rupture de pont thermique pour fenêtres, portes et façades démontre une fois </w:t>
      </w:r>
      <w:r w:rsidR="00515A29">
        <w:rPr>
          <w:b/>
          <w:sz w:val="20"/>
        </w:rPr>
        <w:t xml:space="preserve">de plus </w:t>
      </w:r>
      <w:r>
        <w:rPr>
          <w:b/>
          <w:sz w:val="20"/>
        </w:rPr>
        <w:t>que fonctionnalité et esthétique des systèmes en acier vont de pair.</w:t>
      </w:r>
    </w:p>
    <w:p w14:paraId="10E6223C" w14:textId="77777777" w:rsidR="00AD37CB" w:rsidRPr="009330F4" w:rsidRDefault="00AD37CB" w:rsidP="007C4097">
      <w:pPr>
        <w:widowControl w:val="0"/>
        <w:autoSpaceDE w:val="0"/>
        <w:autoSpaceDN w:val="0"/>
        <w:adjustRightInd w:val="0"/>
        <w:spacing w:line="312" w:lineRule="auto"/>
        <w:rPr>
          <w:sz w:val="20"/>
        </w:rPr>
      </w:pPr>
    </w:p>
    <w:p w14:paraId="58F26DC3" w14:textId="77777777" w:rsidR="00B26F67" w:rsidRDefault="001610A9" w:rsidP="00AF4D0D">
      <w:pPr>
        <w:spacing w:line="312" w:lineRule="auto"/>
        <w:rPr>
          <w:sz w:val="20"/>
        </w:rPr>
      </w:pPr>
      <w:r>
        <w:rPr>
          <w:sz w:val="20"/>
        </w:rPr>
        <w:t xml:space="preserve">Depuis le lancement de </w:t>
      </w:r>
      <w:proofErr w:type="spellStart"/>
      <w:r>
        <w:rPr>
          <w:sz w:val="20"/>
        </w:rPr>
        <w:t>Janisol</w:t>
      </w:r>
      <w:proofErr w:type="spellEnd"/>
      <w:r>
        <w:rPr>
          <w:sz w:val="20"/>
        </w:rPr>
        <w:t xml:space="preserve"> Arte, Jansen n’a cessé d’étoffer les possibilités d’utilisation de ce système de profilés en acier à rupture de pont thermique extrêmement </w:t>
      </w:r>
      <w:proofErr w:type="gramStart"/>
      <w:r w:rsidR="00461398">
        <w:rPr>
          <w:sz w:val="20"/>
        </w:rPr>
        <w:t>minces</w:t>
      </w:r>
      <w:r>
        <w:rPr>
          <w:sz w:val="20"/>
        </w:rPr>
        <w:t>;</w:t>
      </w:r>
      <w:proofErr w:type="gramEnd"/>
      <w:r>
        <w:rPr>
          <w:sz w:val="20"/>
        </w:rPr>
        <w:t xml:space="preserve"> la dernière-née de la gamme, </w:t>
      </w:r>
      <w:proofErr w:type="spellStart"/>
      <w:r>
        <w:rPr>
          <w:sz w:val="20"/>
        </w:rPr>
        <w:t>Janisol</w:t>
      </w:r>
      <w:proofErr w:type="spellEnd"/>
      <w:r>
        <w:rPr>
          <w:sz w:val="20"/>
        </w:rPr>
        <w:t xml:space="preserve"> Arte 66, avec sa profondeur de 66 mm, a permis le mode d’ouverture oscillo-battant. Avec </w:t>
      </w:r>
      <w:proofErr w:type="spellStart"/>
      <w:r>
        <w:rPr>
          <w:sz w:val="20"/>
        </w:rPr>
        <w:t>Janisol</w:t>
      </w:r>
      <w:proofErr w:type="spellEnd"/>
      <w:r>
        <w:rPr>
          <w:sz w:val="20"/>
        </w:rPr>
        <w:t xml:space="preserve"> Arte 66</w:t>
      </w:r>
      <w:proofErr w:type="gramStart"/>
      <w:r>
        <w:rPr>
          <w:sz w:val="20"/>
        </w:rPr>
        <w:t> </w:t>
      </w:r>
      <w:r w:rsidR="00AF4D0D" w:rsidRPr="00591B4F">
        <w:rPr>
          <w:sz w:val="20"/>
        </w:rPr>
        <w:t>«Plus</w:t>
      </w:r>
      <w:proofErr w:type="gramEnd"/>
      <w:r w:rsidR="00AF4D0D" w:rsidRPr="00591B4F">
        <w:rPr>
          <w:sz w:val="20"/>
        </w:rPr>
        <w:t>»</w:t>
      </w:r>
      <w:r w:rsidR="00EE240B">
        <w:rPr>
          <w:sz w:val="20"/>
        </w:rPr>
        <w:t>, il est désormais possible de fabrique</w:t>
      </w:r>
      <w:r w:rsidR="00B26F67">
        <w:rPr>
          <w:sz w:val="20"/>
        </w:rPr>
        <w:t>r</w:t>
      </w:r>
      <w:r w:rsidR="00EE240B">
        <w:rPr>
          <w:sz w:val="20"/>
        </w:rPr>
        <w:t xml:space="preserve"> des</w:t>
      </w:r>
    </w:p>
    <w:p w14:paraId="0114C66F" w14:textId="7C73E500" w:rsidR="000A4D03" w:rsidRDefault="00B26F67" w:rsidP="00A851E6">
      <w:pPr>
        <w:spacing w:line="312" w:lineRule="auto"/>
        <w:rPr>
          <w:sz w:val="20"/>
        </w:rPr>
      </w:pPr>
      <w:proofErr w:type="gramStart"/>
      <w:r>
        <w:rPr>
          <w:sz w:val="20"/>
        </w:rPr>
        <w:t>d</w:t>
      </w:r>
      <w:r w:rsidR="001610A9">
        <w:rPr>
          <w:sz w:val="20"/>
        </w:rPr>
        <w:t>es</w:t>
      </w:r>
      <w:proofErr w:type="gramEnd"/>
      <w:r w:rsidR="001610A9">
        <w:rPr>
          <w:sz w:val="20"/>
        </w:rPr>
        <w:t xml:space="preserve"> fenêtres à la française à un ou deux vantaux</w:t>
      </w:r>
      <w:r w:rsidR="001B0807">
        <w:rPr>
          <w:sz w:val="20"/>
        </w:rPr>
        <w:t>,</w:t>
      </w:r>
      <w:r w:rsidR="001610A9">
        <w:rPr>
          <w:sz w:val="20"/>
        </w:rPr>
        <w:t xml:space="preserve"> d’une hauteur allant jusqu’à 3530 </w:t>
      </w:r>
      <w:proofErr w:type="spellStart"/>
      <w:r w:rsidR="001610A9">
        <w:rPr>
          <w:sz w:val="20"/>
        </w:rPr>
        <w:t>mm.</w:t>
      </w:r>
      <w:proofErr w:type="spellEnd"/>
      <w:r w:rsidR="001610A9">
        <w:rPr>
          <w:sz w:val="20"/>
        </w:rPr>
        <w:t xml:space="preserve"> Leur équipement avec des croisillons (des entretoises sur la face extérieure et intérieure du vitrage</w:t>
      </w:r>
      <w:r w:rsidR="007603F2">
        <w:rPr>
          <w:sz w:val="20"/>
        </w:rPr>
        <w:t>,</w:t>
      </w:r>
      <w:r w:rsidR="001610A9">
        <w:rPr>
          <w:sz w:val="20"/>
        </w:rPr>
        <w:t xml:space="preserve"> en combinaison avec un intercalaire dans l’espace entre les vitres) donne aux fenêtres et aux vitrages fixes créés avec </w:t>
      </w:r>
      <w:proofErr w:type="spellStart"/>
      <w:r w:rsidR="001610A9">
        <w:rPr>
          <w:sz w:val="20"/>
        </w:rPr>
        <w:t>Janisol</w:t>
      </w:r>
      <w:proofErr w:type="spellEnd"/>
      <w:r w:rsidR="001610A9">
        <w:rPr>
          <w:sz w:val="20"/>
        </w:rPr>
        <w:t xml:space="preserve"> Arte 66 un large spectre d’utilisation, </w:t>
      </w:r>
      <w:r w:rsidR="007603F2">
        <w:rPr>
          <w:sz w:val="20"/>
        </w:rPr>
        <w:t xml:space="preserve">allant </w:t>
      </w:r>
      <w:r w:rsidR="001610A9">
        <w:rPr>
          <w:sz w:val="20"/>
        </w:rPr>
        <w:t>de la rénovation de bâtiments industriels et commerciaux ou de monuments historiques</w:t>
      </w:r>
      <w:r w:rsidR="007603F2">
        <w:rPr>
          <w:sz w:val="20"/>
        </w:rPr>
        <w:t>,</w:t>
      </w:r>
      <w:r w:rsidR="001610A9">
        <w:rPr>
          <w:sz w:val="20"/>
        </w:rPr>
        <w:t xml:space="preserve"> à la pose sur des nouvelles constructions modernes. Avec leur largeur de vue de seulement 53 mm (ou de 25 mm pour les vitrages fixes) et leur profondeur de construction de 66 mm, les profilés </w:t>
      </w:r>
      <w:r w:rsidR="007603F2">
        <w:rPr>
          <w:sz w:val="20"/>
        </w:rPr>
        <w:t xml:space="preserve">minces </w:t>
      </w:r>
      <w:r w:rsidR="001610A9">
        <w:rPr>
          <w:sz w:val="20"/>
        </w:rPr>
        <w:t>permettent de réaliser des constructions finement articulées mais néanmoins stables, avec une part de verre importante et une excellente isolation thermique et acoustique. La valeur U</w:t>
      </w:r>
      <w:r w:rsidR="001610A9">
        <w:rPr>
          <w:sz w:val="20"/>
          <w:vertAlign w:val="subscript"/>
        </w:rPr>
        <w:t>d</w:t>
      </w:r>
      <w:r w:rsidR="001610A9">
        <w:rPr>
          <w:sz w:val="20"/>
        </w:rPr>
        <w:t xml:space="preserve"> de l’exemplaire exposé au salon est de 1,5 W/(m</w:t>
      </w:r>
      <w:r w:rsidR="001610A9">
        <w:rPr>
          <w:sz w:val="20"/>
          <w:vertAlign w:val="superscript"/>
        </w:rPr>
        <w:t>2</w:t>
      </w:r>
      <w:r w:rsidR="001610A9">
        <w:rPr>
          <w:sz w:val="20"/>
        </w:rPr>
        <w:t xml:space="preserve">K). Ces produits laissent entrer un maximum de lumière, entraînent une perte minimale d’énergie et sont synonymes d’une longue durée de fonctionnement. Des aspects sur lesquels Jansen est en adéquation avec un nombre croissant de maîtres d’ouvrage et d’utilisateurs désireux de construire tout en </w:t>
      </w:r>
      <w:r w:rsidR="0006323D">
        <w:rPr>
          <w:sz w:val="20"/>
        </w:rPr>
        <w:t>préservant l’énergie et les ressources naturelles</w:t>
      </w:r>
      <w:r w:rsidR="001610A9">
        <w:rPr>
          <w:sz w:val="20"/>
        </w:rPr>
        <w:t>.</w:t>
      </w:r>
    </w:p>
    <w:p w14:paraId="3312193A" w14:textId="6DFC84F0" w:rsidR="0035197B" w:rsidRDefault="000A4D03" w:rsidP="000A4D03">
      <w:pPr>
        <w:spacing w:line="312" w:lineRule="auto"/>
        <w:rPr>
          <w:sz w:val="20"/>
        </w:rPr>
      </w:pPr>
      <w:proofErr w:type="spellStart"/>
      <w:r>
        <w:rPr>
          <w:sz w:val="20"/>
        </w:rPr>
        <w:lastRenderedPageBreak/>
        <w:t>Janisol</w:t>
      </w:r>
      <w:proofErr w:type="spellEnd"/>
      <w:r>
        <w:rPr>
          <w:sz w:val="20"/>
        </w:rPr>
        <w:t xml:space="preserve"> </w:t>
      </w:r>
      <w:r w:rsidR="00D758C4">
        <w:rPr>
          <w:sz w:val="20"/>
        </w:rPr>
        <w:t xml:space="preserve">Arte 66 a été testé conformément à la norme de produit 14351-1 et porte le marquage CE. Le système modulaire de </w:t>
      </w:r>
      <w:proofErr w:type="spellStart"/>
      <w:r w:rsidR="00D758C4">
        <w:rPr>
          <w:sz w:val="20"/>
        </w:rPr>
        <w:t>Janisol</w:t>
      </w:r>
      <w:proofErr w:type="spellEnd"/>
      <w:r w:rsidR="00D758C4">
        <w:rPr>
          <w:sz w:val="20"/>
        </w:rPr>
        <w:t xml:space="preserve"> Arte 2.0 et Arte 66 offre aux architectes et aux planificateurs de vastes possibilités de conception pour de multiples structures de façades, de fenêtres et de portes</w:t>
      </w:r>
      <w:r w:rsidR="00A142C3">
        <w:rPr>
          <w:sz w:val="20"/>
        </w:rPr>
        <w:t xml:space="preserve"> </w:t>
      </w:r>
      <w:r w:rsidR="003F2711">
        <w:rPr>
          <w:sz w:val="20"/>
        </w:rPr>
        <w:t>tout en respectant</w:t>
      </w:r>
      <w:r w:rsidR="00D758C4">
        <w:rPr>
          <w:sz w:val="20"/>
        </w:rPr>
        <w:t xml:space="preserve"> toutes les exigences de statique, de physique du bâtiment et de sécurité</w:t>
      </w:r>
      <w:r w:rsidR="001A2199">
        <w:rPr>
          <w:sz w:val="20"/>
        </w:rPr>
        <w:t>,</w:t>
      </w:r>
      <w:r w:rsidR="00D758C4">
        <w:rPr>
          <w:sz w:val="20"/>
        </w:rPr>
        <w:t xml:space="preserve"> formulées par le législateur et le maître d’ouvrage. La rainure européenne facilite le montage des ferrures et le nouveau système de parcloses le montage des vitrages. La réalisation avec joint à lèvres et vitrage à sec est la même qu’à l’accoutumée, comme pour les profilés en acier </w:t>
      </w:r>
      <w:proofErr w:type="spellStart"/>
      <w:r w:rsidR="00D758C4">
        <w:rPr>
          <w:sz w:val="20"/>
        </w:rPr>
        <w:t>Janisol</w:t>
      </w:r>
      <w:proofErr w:type="spellEnd"/>
      <w:r w:rsidR="00D758C4">
        <w:rPr>
          <w:sz w:val="20"/>
        </w:rPr>
        <w:t xml:space="preserve"> et </w:t>
      </w:r>
      <w:proofErr w:type="spellStart"/>
      <w:r w:rsidR="00D758C4">
        <w:rPr>
          <w:sz w:val="20"/>
        </w:rPr>
        <w:t>Janisol</w:t>
      </w:r>
      <w:proofErr w:type="spellEnd"/>
      <w:r w:rsidR="00D758C4">
        <w:rPr>
          <w:sz w:val="20"/>
        </w:rPr>
        <w:t xml:space="preserve"> Arte 2.0 – un vrai gage de sécurité des processus.</w:t>
      </w:r>
    </w:p>
    <w:p w14:paraId="585E823D" w14:textId="77777777" w:rsidR="0064090A" w:rsidRDefault="0064090A" w:rsidP="006C3EBC">
      <w:pPr>
        <w:widowControl w:val="0"/>
        <w:autoSpaceDE w:val="0"/>
        <w:autoSpaceDN w:val="0"/>
        <w:adjustRightInd w:val="0"/>
        <w:spacing w:line="312" w:lineRule="auto"/>
        <w:rPr>
          <w:sz w:val="20"/>
        </w:rPr>
      </w:pPr>
    </w:p>
    <w:p w14:paraId="7B7DD3E1" w14:textId="77777777" w:rsidR="008B38EA" w:rsidRPr="001B4403" w:rsidRDefault="008B38EA" w:rsidP="008B38EA">
      <w:pPr>
        <w:spacing w:line="312" w:lineRule="auto"/>
        <w:rPr>
          <w:b/>
          <w:bCs/>
          <w:sz w:val="20"/>
        </w:rPr>
      </w:pPr>
      <w:r>
        <w:rPr>
          <w:b/>
          <w:sz w:val="20"/>
        </w:rPr>
        <w:t>Construction durable pour les générations futures</w:t>
      </w:r>
    </w:p>
    <w:p w14:paraId="25366217" w14:textId="0124905C" w:rsidR="008B38EA" w:rsidRPr="001B4403" w:rsidRDefault="008B38EA" w:rsidP="008B38EA">
      <w:pPr>
        <w:spacing w:line="312" w:lineRule="auto"/>
        <w:rPr>
          <w:sz w:val="20"/>
        </w:rPr>
      </w:pPr>
      <w:r w:rsidRPr="2F78E598">
        <w:rPr>
          <w:sz w:val="20"/>
        </w:rPr>
        <w:t xml:space="preserve">Pour Jansen, l’utilisation efficace et consciente des ressources naturelles est partie intégrante de la perception globale du concept de durabilité. L’acier est un matériau de construction naturel et renouvelable. Sa capacité de charge élevée pour des dimensions réduites permet de faire des économies de matériau, de diminuer le volume de construction et de réduire les coûts d’exploitation. Les systèmes en acier sont résistants et conservent leur valeur. Une fois produit, l’acier peut être recyclé au terme de son cycle de vie utile, d’autant que son taux de collecte est le plus élevé de tous les matériaux utilisés dans la construction. Autrement dit, la construction avec des systèmes en acier contribue de manière substantielle à la protection de l’environnement et du climat. Notons encore que les systèmes en acier </w:t>
      </w:r>
      <w:r w:rsidR="00DB624F" w:rsidRPr="2F78E598">
        <w:rPr>
          <w:sz w:val="20"/>
        </w:rPr>
        <w:t>minces</w:t>
      </w:r>
      <w:r w:rsidR="009F13C9" w:rsidRPr="2F78E598">
        <w:rPr>
          <w:sz w:val="20"/>
        </w:rPr>
        <w:t xml:space="preserve"> </w:t>
      </w:r>
      <w:r w:rsidR="003E799A" w:rsidRPr="2F78E598">
        <w:rPr>
          <w:sz w:val="20"/>
        </w:rPr>
        <w:t>offrent</w:t>
      </w:r>
      <w:r w:rsidR="0080404E" w:rsidRPr="2F78E598">
        <w:rPr>
          <w:sz w:val="20"/>
        </w:rPr>
        <w:t xml:space="preserve"> </w:t>
      </w:r>
      <w:r w:rsidRPr="2F78E598">
        <w:rPr>
          <w:sz w:val="20"/>
        </w:rPr>
        <w:t xml:space="preserve">une diversité </w:t>
      </w:r>
      <w:r w:rsidR="0080404E" w:rsidRPr="2F78E598">
        <w:rPr>
          <w:sz w:val="20"/>
        </w:rPr>
        <w:t xml:space="preserve">de </w:t>
      </w:r>
      <w:r w:rsidRPr="2F78E598">
        <w:rPr>
          <w:sz w:val="20"/>
        </w:rPr>
        <w:t>conception</w:t>
      </w:r>
      <w:r w:rsidR="0080404E" w:rsidRPr="2F78E598">
        <w:rPr>
          <w:sz w:val="20"/>
        </w:rPr>
        <w:t xml:space="preserve"> exceptionnelle</w:t>
      </w:r>
      <w:r w:rsidRPr="2F78E598">
        <w:rPr>
          <w:sz w:val="20"/>
        </w:rPr>
        <w:t xml:space="preserve">. </w:t>
      </w:r>
      <w:r w:rsidR="0080404E" w:rsidRPr="2F78E598">
        <w:rPr>
          <w:sz w:val="20"/>
        </w:rPr>
        <w:t xml:space="preserve">En </w:t>
      </w:r>
      <w:r w:rsidRPr="2F78E598">
        <w:rPr>
          <w:sz w:val="20"/>
        </w:rPr>
        <w:t>même temps, ils garantissent des besoins élémentaires</w:t>
      </w:r>
      <w:r w:rsidR="0080404E" w:rsidRPr="2F78E598">
        <w:rPr>
          <w:sz w:val="20"/>
        </w:rPr>
        <w:t>,</w:t>
      </w:r>
      <w:r w:rsidRPr="2F78E598">
        <w:rPr>
          <w:sz w:val="20"/>
        </w:rPr>
        <w:t xml:space="preserve"> tels que la protection contre le vent ou les intempéries, le feu, le bruit et </w:t>
      </w:r>
      <w:r w:rsidR="0080404E" w:rsidRPr="2F78E598">
        <w:rPr>
          <w:sz w:val="20"/>
        </w:rPr>
        <w:t>l</w:t>
      </w:r>
      <w:r w:rsidR="002E1B24" w:rsidRPr="2F78E598">
        <w:rPr>
          <w:sz w:val="20"/>
        </w:rPr>
        <w:t xml:space="preserve">es </w:t>
      </w:r>
      <w:r w:rsidR="0080404E" w:rsidRPr="2F78E598">
        <w:rPr>
          <w:sz w:val="20"/>
        </w:rPr>
        <w:t>effraction</w:t>
      </w:r>
      <w:r w:rsidR="002E1B24" w:rsidRPr="2F78E598">
        <w:rPr>
          <w:sz w:val="20"/>
        </w:rPr>
        <w:t>s</w:t>
      </w:r>
      <w:r w:rsidRPr="2F78E598">
        <w:rPr>
          <w:sz w:val="20"/>
        </w:rPr>
        <w:t xml:space="preserve">. </w:t>
      </w:r>
      <w:r w:rsidR="002E1B24" w:rsidRPr="2F78E598">
        <w:rPr>
          <w:sz w:val="20"/>
        </w:rPr>
        <w:t>Pour finir</w:t>
      </w:r>
      <w:r w:rsidRPr="2F78E598">
        <w:rPr>
          <w:sz w:val="20"/>
        </w:rPr>
        <w:t xml:space="preserve">, un fabricant de systèmes en acier pour fenêtres, portes et façades </w:t>
      </w:r>
      <w:r w:rsidR="008231E4" w:rsidRPr="2F78E598">
        <w:rPr>
          <w:sz w:val="20"/>
        </w:rPr>
        <w:t xml:space="preserve">tel que Jansen </w:t>
      </w:r>
      <w:r w:rsidRPr="2F78E598">
        <w:rPr>
          <w:sz w:val="20"/>
        </w:rPr>
        <w:t>mesure sa réussite</w:t>
      </w:r>
      <w:r w:rsidR="008231E4" w:rsidRPr="2F78E598">
        <w:rPr>
          <w:sz w:val="20"/>
        </w:rPr>
        <w:t xml:space="preserve"> et son succès</w:t>
      </w:r>
      <w:r w:rsidRPr="2F78E598">
        <w:rPr>
          <w:sz w:val="20"/>
        </w:rPr>
        <w:t xml:space="preserve"> au bien-être qu’éprouvent les </w:t>
      </w:r>
      <w:r w:rsidR="008231E4" w:rsidRPr="2F78E598">
        <w:rPr>
          <w:sz w:val="20"/>
        </w:rPr>
        <w:t xml:space="preserve">personnes </w:t>
      </w:r>
      <w:r w:rsidRPr="2F78E598">
        <w:rPr>
          <w:sz w:val="20"/>
        </w:rPr>
        <w:t xml:space="preserve">occupant </w:t>
      </w:r>
      <w:r w:rsidR="008231E4" w:rsidRPr="2F78E598">
        <w:rPr>
          <w:sz w:val="20"/>
        </w:rPr>
        <w:t xml:space="preserve">le </w:t>
      </w:r>
      <w:r w:rsidRPr="2F78E598">
        <w:rPr>
          <w:sz w:val="20"/>
        </w:rPr>
        <w:t xml:space="preserve">bâtiment </w:t>
      </w:r>
      <w:r w:rsidR="004375CD" w:rsidRPr="2F78E598">
        <w:rPr>
          <w:sz w:val="20"/>
        </w:rPr>
        <w:t xml:space="preserve">considéré, </w:t>
      </w:r>
      <w:r w:rsidRPr="2F78E598">
        <w:rPr>
          <w:sz w:val="20"/>
        </w:rPr>
        <w:t>au fil de</w:t>
      </w:r>
      <w:r w:rsidR="008231E4" w:rsidRPr="2F78E598">
        <w:rPr>
          <w:sz w:val="20"/>
        </w:rPr>
        <w:t xml:space="preserve"> plusieurs</w:t>
      </w:r>
      <w:r w:rsidRPr="2F78E598">
        <w:rPr>
          <w:sz w:val="20"/>
        </w:rPr>
        <w:t xml:space="preserve"> </w:t>
      </w:r>
      <w:r w:rsidR="004375CD" w:rsidRPr="2F78E598">
        <w:rPr>
          <w:sz w:val="20"/>
        </w:rPr>
        <w:t xml:space="preserve">années et </w:t>
      </w:r>
      <w:r w:rsidRPr="2F78E598">
        <w:rPr>
          <w:sz w:val="20"/>
        </w:rPr>
        <w:t xml:space="preserve">générations. </w:t>
      </w:r>
    </w:p>
    <w:p w14:paraId="4A3D80BD" w14:textId="63A1BCA1" w:rsidR="2F78E598" w:rsidRDefault="2F78E598" w:rsidP="2F78E598">
      <w:pPr>
        <w:spacing w:line="312" w:lineRule="auto"/>
        <w:rPr>
          <w:b/>
          <w:bCs/>
          <w:sz w:val="18"/>
          <w:szCs w:val="18"/>
        </w:rPr>
      </w:pPr>
    </w:p>
    <w:p w14:paraId="130BCDBC" w14:textId="706DF845" w:rsidR="000E28E0" w:rsidRPr="007E0265" w:rsidRDefault="000E28E0" w:rsidP="2F78E598">
      <w:pPr>
        <w:spacing w:line="312" w:lineRule="auto"/>
        <w:rPr>
          <w:b/>
          <w:bCs/>
          <w:sz w:val="18"/>
          <w:szCs w:val="18"/>
          <w:u w:val="single"/>
          <w:lang w:val="de-CH"/>
          <w:rPrChange w:id="0" w:author="Anita Lösch" w:date="2023-03-01T16:17:00Z">
            <w:rPr>
              <w:b/>
              <w:bCs/>
              <w:sz w:val="18"/>
              <w:szCs w:val="18"/>
              <w:u w:val="single"/>
            </w:rPr>
          </w:rPrChange>
        </w:rPr>
      </w:pPr>
      <w:r w:rsidRPr="007E0265">
        <w:rPr>
          <w:b/>
          <w:bCs/>
          <w:sz w:val="18"/>
          <w:szCs w:val="18"/>
          <w:lang w:val="de-CH"/>
          <w:rPrChange w:id="1" w:author="Anita Lösch" w:date="2023-03-01T16:17:00Z">
            <w:rPr>
              <w:b/>
              <w:bCs/>
              <w:sz w:val="18"/>
              <w:szCs w:val="18"/>
            </w:rPr>
          </w:rPrChange>
        </w:rPr>
        <w:t xml:space="preserve">Jansen </w:t>
      </w:r>
      <w:r w:rsidRPr="007E0265">
        <w:rPr>
          <w:b/>
          <w:bCs/>
          <w:sz w:val="18"/>
          <w:szCs w:val="18"/>
          <w:u w:val="single"/>
          <w:lang w:val="de-CH"/>
          <w:rPrChange w:id="2" w:author="Anita Lösch" w:date="2023-03-01T16:17:00Z">
            <w:rPr>
              <w:b/>
              <w:bCs/>
              <w:sz w:val="18"/>
              <w:szCs w:val="18"/>
              <w:u w:val="single"/>
            </w:rPr>
          </w:rPrChange>
        </w:rPr>
        <w:t xml:space="preserve">au </w:t>
      </w:r>
      <w:proofErr w:type="spellStart"/>
      <w:r w:rsidRPr="007E0265">
        <w:rPr>
          <w:b/>
          <w:bCs/>
          <w:sz w:val="18"/>
          <w:szCs w:val="18"/>
          <w:u w:val="single"/>
          <w:lang w:val="de-CH"/>
          <w:rPrChange w:id="3" w:author="Anita Lösch" w:date="2023-03-01T16:17:00Z">
            <w:rPr>
              <w:b/>
              <w:bCs/>
              <w:sz w:val="18"/>
              <w:szCs w:val="18"/>
              <w:u w:val="single"/>
            </w:rPr>
          </w:rPrChange>
        </w:rPr>
        <w:t>salon</w:t>
      </w:r>
      <w:proofErr w:type="spellEnd"/>
      <w:r w:rsidRPr="007E0265">
        <w:rPr>
          <w:b/>
          <w:bCs/>
          <w:sz w:val="18"/>
          <w:szCs w:val="18"/>
          <w:u w:val="single"/>
          <w:lang w:val="de-CH"/>
          <w:rPrChange w:id="4" w:author="Anita Lösch" w:date="2023-03-01T16:17:00Z">
            <w:rPr>
              <w:b/>
              <w:bCs/>
              <w:sz w:val="18"/>
              <w:szCs w:val="18"/>
              <w:u w:val="single"/>
            </w:rPr>
          </w:rPrChange>
        </w:rPr>
        <w:t xml:space="preserve"> </w:t>
      </w:r>
      <w:r>
        <w:fldChar w:fldCharType="begin"/>
      </w:r>
      <w:r w:rsidRPr="007E0265">
        <w:rPr>
          <w:lang w:val="de-CH"/>
          <w:rPrChange w:id="5" w:author="Anita Lösch" w:date="2023-03-01T16:17:00Z">
            <w:rPr/>
          </w:rPrChange>
        </w:rPr>
        <w:instrText xml:space="preserve">HYPERLINK "https://www.jansen.com/fr/building-systems-systems-de-profiles-acier/espace-presse-building-systems/salons-et-evenements.html?mdrv=www.jansen.com&amp;cHash=12cad68495a814104d2d47e4993cf9ba" </w:instrText>
      </w:r>
      <w:r>
        <w:fldChar w:fldCharType="separate"/>
      </w:r>
      <w:r w:rsidRPr="007E0265">
        <w:rPr>
          <w:rStyle w:val="Hyperlink"/>
          <w:b/>
          <w:bCs/>
          <w:sz w:val="18"/>
          <w:szCs w:val="18"/>
          <w:lang w:val="de-CH"/>
          <w:rPrChange w:id="6" w:author="Anita Lösch" w:date="2023-03-01T16:17:00Z">
            <w:rPr>
              <w:rStyle w:val="Hyperlink"/>
              <w:b/>
              <w:bCs/>
              <w:sz w:val="18"/>
              <w:szCs w:val="18"/>
            </w:rPr>
          </w:rPrChange>
        </w:rPr>
        <w:t>BAU </w:t>
      </w:r>
      <w:r>
        <w:fldChar w:fldCharType="end"/>
      </w:r>
      <w:r w:rsidRPr="007E0265">
        <w:rPr>
          <w:b/>
          <w:bCs/>
          <w:sz w:val="18"/>
          <w:szCs w:val="18"/>
          <w:u w:val="single"/>
          <w:lang w:val="de-CH"/>
          <w:rPrChange w:id="7" w:author="Anita Lösch" w:date="2023-03-01T16:17:00Z">
            <w:rPr>
              <w:b/>
              <w:bCs/>
              <w:sz w:val="18"/>
              <w:szCs w:val="18"/>
              <w:u w:val="single"/>
            </w:rPr>
          </w:rPrChange>
        </w:rPr>
        <w:t>2023</w:t>
      </w:r>
      <w:r w:rsidRPr="007E0265">
        <w:rPr>
          <w:b/>
          <w:bCs/>
          <w:sz w:val="18"/>
          <w:szCs w:val="18"/>
          <w:lang w:val="de-CH"/>
          <w:rPrChange w:id="8" w:author="Anita Lösch" w:date="2023-03-01T16:17:00Z">
            <w:rPr>
              <w:b/>
              <w:bCs/>
              <w:sz w:val="18"/>
              <w:szCs w:val="18"/>
            </w:rPr>
          </w:rPrChange>
        </w:rPr>
        <w:t>:</w:t>
      </w:r>
    </w:p>
    <w:p w14:paraId="46E05B78" w14:textId="77777777" w:rsidR="000E28E0" w:rsidRPr="007E0265" w:rsidRDefault="000E28E0" w:rsidP="000E28E0">
      <w:pPr>
        <w:spacing w:line="312" w:lineRule="auto"/>
        <w:rPr>
          <w:bCs/>
          <w:sz w:val="18"/>
          <w:lang w:val="de-CH"/>
          <w:rPrChange w:id="9" w:author="Anita Lösch" w:date="2023-03-01T16:17:00Z">
            <w:rPr>
              <w:bCs/>
              <w:sz w:val="18"/>
            </w:rPr>
          </w:rPrChange>
        </w:rPr>
      </w:pPr>
      <w:r w:rsidRPr="007E0265">
        <w:rPr>
          <w:sz w:val="18"/>
          <w:lang w:val="de-CH"/>
          <w:rPrChange w:id="10" w:author="Anita Lösch" w:date="2023-03-01T16:17:00Z">
            <w:rPr>
              <w:sz w:val="18"/>
            </w:rPr>
          </w:rPrChange>
        </w:rPr>
        <w:t>Hall B1, stand 320</w:t>
      </w:r>
    </w:p>
    <w:p w14:paraId="37D8EAE8" w14:textId="3D2E64AD" w:rsidR="2F78E598" w:rsidRPr="007E0265" w:rsidRDefault="2F78E598">
      <w:pPr>
        <w:pStyle w:val="Text"/>
        <w:spacing w:before="0"/>
        <w:rPr>
          <w:rFonts w:ascii="Arial" w:hAnsi="Arial"/>
          <w:sz w:val="22"/>
          <w:szCs w:val="22"/>
          <w:lang w:val="de-CH"/>
          <w:rPrChange w:id="11" w:author="Anita Lösch" w:date="2023-03-01T16:17:00Z">
            <w:rPr>
              <w:rFonts w:ascii="Arial" w:hAnsi="Arial"/>
              <w:sz w:val="22"/>
              <w:szCs w:val="22"/>
            </w:rPr>
          </w:rPrChange>
        </w:rPr>
        <w:pPrChange w:id="12" w:author="Anita Lösch" w:date="2023-03-01T16:17:00Z">
          <w:pPr>
            <w:pStyle w:val="Text"/>
            <w:spacing w:before="0"/>
            <w:ind w:right="0"/>
            <w:jc w:val="left"/>
          </w:pPr>
        </w:pPrChange>
      </w:pPr>
    </w:p>
    <w:p w14:paraId="43740B5A" w14:textId="77777777" w:rsidR="00CF6C9A" w:rsidRPr="00626208" w:rsidRDefault="00CF6C9A" w:rsidP="00CF6C9A">
      <w:pPr>
        <w:pStyle w:val="Text"/>
        <w:spacing w:before="0"/>
        <w:ind w:right="0"/>
        <w:jc w:val="left"/>
        <w:rPr>
          <w:rFonts w:ascii="Arial" w:hAnsi="Arial"/>
          <w:sz w:val="18"/>
          <w:szCs w:val="18"/>
        </w:rPr>
      </w:pPr>
      <w:r>
        <w:rPr>
          <w:rFonts w:ascii="Arial" w:hAnsi="Arial"/>
          <w:b/>
          <w:sz w:val="18"/>
        </w:rPr>
        <w:t>Jansen AG</w:t>
      </w:r>
      <w:r>
        <w:br/>
      </w:r>
      <w:r>
        <w:rPr>
          <w:rFonts w:ascii="Arial" w:hAnsi="Arial"/>
          <w:sz w:val="18"/>
        </w:rPr>
        <w:t xml:space="preserve">Fondée en 1923 et basée à Oberriet en Suisse, la société Jansen AG développe, </w:t>
      </w:r>
    </w:p>
    <w:p w14:paraId="01589643" w14:textId="7A8755DF" w:rsidR="00CF6C9A" w:rsidRPr="007E0265" w:rsidRDefault="00CF6C9A" w:rsidP="3AA40644">
      <w:pPr>
        <w:rPr>
          <w:rFonts w:eastAsia="Arial" w:cs="Arial"/>
          <w:color w:val="000000" w:themeColor="text1"/>
          <w:sz w:val="18"/>
          <w:szCs w:val="18"/>
          <w:rPrChange w:id="13" w:author="Anita Lösch" w:date="2023-03-01T16:17:00Z">
            <w:rPr>
              <w:rFonts w:eastAsia="Arial" w:cs="Arial"/>
              <w:color w:val="000000" w:themeColor="text1"/>
              <w:sz w:val="18"/>
              <w:szCs w:val="18"/>
              <w:lang w:val="de-CH"/>
            </w:rPr>
          </w:rPrChange>
        </w:rPr>
      </w:pPr>
      <w:proofErr w:type="gramStart"/>
      <w:r w:rsidRPr="3AA40644">
        <w:rPr>
          <w:sz w:val="18"/>
          <w:szCs w:val="18"/>
        </w:rPr>
        <w:t>fabrique</w:t>
      </w:r>
      <w:proofErr w:type="gramEnd"/>
      <w:r w:rsidRPr="3AA40644">
        <w:rPr>
          <w:sz w:val="18"/>
          <w:szCs w:val="18"/>
        </w:rPr>
        <w:t xml:space="preserve"> et distribue des systèmes de profilés en acier ainsi que des produits en plastique pour divers domaines du bâtiment. Depuis 1978, Jansen est le distributeur suisse exclusif de l’entreprise allemande </w:t>
      </w:r>
      <w:proofErr w:type="spellStart"/>
      <w:r w:rsidRPr="3AA40644">
        <w:rPr>
          <w:sz w:val="18"/>
          <w:szCs w:val="18"/>
        </w:rPr>
        <w:t>Schüco</w:t>
      </w:r>
      <w:proofErr w:type="spellEnd"/>
      <w:r w:rsidRPr="3AA40644">
        <w:rPr>
          <w:sz w:val="18"/>
          <w:szCs w:val="18"/>
        </w:rPr>
        <w:t xml:space="preserve"> International KG et commercialise ses systèmes de profilés en aluminium pour le secteur du bâtiment. En janvier 2021, Jansen AG a repris </w:t>
      </w:r>
      <w:r w:rsidR="002A2194" w:rsidRPr="3AA40644">
        <w:rPr>
          <w:sz w:val="18"/>
          <w:szCs w:val="18"/>
        </w:rPr>
        <w:t xml:space="preserve">la </w:t>
      </w:r>
      <w:r w:rsidRPr="3AA40644">
        <w:rPr>
          <w:sz w:val="18"/>
          <w:szCs w:val="18"/>
        </w:rPr>
        <w:t>filiale RP </w:t>
      </w:r>
      <w:proofErr w:type="spellStart"/>
      <w:r w:rsidRPr="3AA40644">
        <w:rPr>
          <w:sz w:val="18"/>
          <w:szCs w:val="18"/>
        </w:rPr>
        <w:t>Technik</w:t>
      </w:r>
      <w:proofErr w:type="spellEnd"/>
      <w:r w:rsidRPr="3AA40644">
        <w:rPr>
          <w:sz w:val="18"/>
          <w:szCs w:val="18"/>
        </w:rPr>
        <w:t xml:space="preserve"> GmbH</w:t>
      </w:r>
      <w:r w:rsidR="002A2194" w:rsidRPr="3AA40644">
        <w:rPr>
          <w:sz w:val="18"/>
          <w:szCs w:val="18"/>
        </w:rPr>
        <w:t xml:space="preserve"> au groupe Welser Profile</w:t>
      </w:r>
      <w:r w:rsidRPr="3AA40644">
        <w:rPr>
          <w:sz w:val="18"/>
          <w:szCs w:val="18"/>
        </w:rPr>
        <w:t>, qui fournit elle</w:t>
      </w:r>
      <w:r w:rsidR="00FA1953" w:rsidRPr="3AA40644">
        <w:rPr>
          <w:sz w:val="18"/>
          <w:szCs w:val="18"/>
        </w:rPr>
        <w:t>-</w:t>
      </w:r>
      <w:r w:rsidRPr="3AA40644">
        <w:rPr>
          <w:sz w:val="18"/>
          <w:szCs w:val="18"/>
        </w:rPr>
        <w:t>aussi des systèmes pour les solutions en acier destinées aux façades, aux fenêtres et aux portes. Au 1</w:t>
      </w:r>
      <w:r w:rsidRPr="3AA40644">
        <w:rPr>
          <w:sz w:val="18"/>
          <w:szCs w:val="18"/>
          <w:rPrChange w:id="14" w:author="Anita Lösch" w:date="2023-02-28T08:37:00Z">
            <w:rPr>
              <w:sz w:val="18"/>
              <w:szCs w:val="18"/>
              <w:vertAlign w:val="superscript"/>
            </w:rPr>
          </w:rPrChange>
        </w:rPr>
        <w:t>er </w:t>
      </w:r>
      <w:r w:rsidRPr="3AA40644">
        <w:rPr>
          <w:sz w:val="18"/>
          <w:szCs w:val="18"/>
        </w:rPr>
        <w:t xml:space="preserve">avril 2021, Jansen a cédé son activité de sous-traitance automobile à </w:t>
      </w:r>
      <w:proofErr w:type="spellStart"/>
      <w:r w:rsidRPr="3AA40644">
        <w:rPr>
          <w:sz w:val="18"/>
          <w:szCs w:val="18"/>
        </w:rPr>
        <w:t>Mubea</w:t>
      </w:r>
      <w:proofErr w:type="spellEnd"/>
      <w:r w:rsidRPr="3AA40644">
        <w:rPr>
          <w:sz w:val="18"/>
          <w:szCs w:val="18"/>
        </w:rPr>
        <w:t>. Le 1</w:t>
      </w:r>
      <w:r w:rsidRPr="3AA40644">
        <w:rPr>
          <w:sz w:val="18"/>
          <w:szCs w:val="18"/>
          <w:rPrChange w:id="15" w:author="Anita Lösch" w:date="2023-02-28T08:37:00Z">
            <w:rPr>
              <w:sz w:val="18"/>
              <w:szCs w:val="18"/>
              <w:vertAlign w:val="superscript"/>
            </w:rPr>
          </w:rPrChange>
        </w:rPr>
        <w:t>er</w:t>
      </w:r>
      <w:r w:rsidRPr="3AA40644">
        <w:rPr>
          <w:sz w:val="18"/>
          <w:szCs w:val="18"/>
        </w:rPr>
        <w:t xml:space="preserve"> janvier 2022, Jansen AG a ouvert un bureau de représentation autonome à Bréda (Pays-Bas) et s’occupe depuis lors directement de la </w:t>
      </w:r>
      <w:r w:rsidRPr="3AA40644">
        <w:rPr>
          <w:color w:val="000000" w:themeColor="text1"/>
          <w:sz w:val="18"/>
          <w:szCs w:val="18"/>
        </w:rPr>
        <w:lastRenderedPageBreak/>
        <w:t xml:space="preserve">prospection </w:t>
      </w:r>
      <w:r w:rsidR="0029474F" w:rsidRPr="3AA40644">
        <w:rPr>
          <w:color w:val="000000" w:themeColor="text1"/>
          <w:sz w:val="18"/>
          <w:szCs w:val="18"/>
        </w:rPr>
        <w:t xml:space="preserve">sur les </w:t>
      </w:r>
      <w:r w:rsidRPr="3AA40644">
        <w:rPr>
          <w:color w:val="000000" w:themeColor="text1"/>
          <w:sz w:val="18"/>
          <w:szCs w:val="18"/>
        </w:rPr>
        <w:t>marché</w:t>
      </w:r>
      <w:r w:rsidR="0029474F" w:rsidRPr="3AA40644">
        <w:rPr>
          <w:color w:val="000000" w:themeColor="text1"/>
          <w:sz w:val="18"/>
          <w:szCs w:val="18"/>
        </w:rPr>
        <w:t>s</w:t>
      </w:r>
      <w:r w:rsidRPr="3AA40644">
        <w:rPr>
          <w:color w:val="000000" w:themeColor="text1"/>
          <w:sz w:val="18"/>
          <w:szCs w:val="18"/>
        </w:rPr>
        <w:t xml:space="preserve"> aux Pays-Bas et en Belgique.</w:t>
      </w:r>
      <w:del w:id="16" w:author="Anita Lösch" w:date="2023-03-01T16:40:00Z">
        <w:r w:rsidRPr="3AA40644" w:rsidDel="00150315">
          <w:rPr>
            <w:color w:val="000000" w:themeColor="text1"/>
            <w:sz w:val="18"/>
            <w:szCs w:val="18"/>
          </w:rPr>
          <w:delText>.</w:delText>
        </w:r>
      </w:del>
      <w:r w:rsidR="0029474F" w:rsidRPr="3AA40644">
        <w:rPr>
          <w:color w:val="000000" w:themeColor="text1"/>
          <w:sz w:val="18"/>
          <w:szCs w:val="18"/>
        </w:rPr>
        <w:t xml:space="preserve"> Aujourd’hui encore, le groupe Jansen est </w:t>
      </w:r>
      <w:proofErr w:type="gramStart"/>
      <w:r w:rsidR="0029474F" w:rsidRPr="3AA40644">
        <w:rPr>
          <w:color w:val="000000" w:themeColor="text1"/>
          <w:sz w:val="18"/>
          <w:szCs w:val="18"/>
        </w:rPr>
        <w:t xml:space="preserve">un entreprise </w:t>
      </w:r>
      <w:r w:rsidR="0025748C" w:rsidRPr="3AA40644">
        <w:rPr>
          <w:color w:val="000000" w:themeColor="text1"/>
          <w:sz w:val="18"/>
          <w:szCs w:val="18"/>
        </w:rPr>
        <w:t>familiale</w:t>
      </w:r>
      <w:proofErr w:type="gramEnd"/>
      <w:r w:rsidR="00C51919" w:rsidRPr="3AA40644">
        <w:rPr>
          <w:color w:val="000000" w:themeColor="text1"/>
          <w:sz w:val="18"/>
          <w:szCs w:val="18"/>
        </w:rPr>
        <w:t xml:space="preserve"> à 100% qui</w:t>
      </w:r>
      <w:r w:rsidRPr="3AA40644">
        <w:rPr>
          <w:color w:val="000000" w:themeColor="text1"/>
          <w:sz w:val="18"/>
          <w:szCs w:val="18"/>
        </w:rPr>
        <w:t xml:space="preserve"> emploie environ 600 personnes au niveau international. </w:t>
      </w:r>
      <w:r w:rsidR="49782010" w:rsidRPr="3AA40644">
        <w:rPr>
          <w:rFonts w:eastAsia="Arial" w:cs="Arial"/>
          <w:color w:val="000000" w:themeColor="text1"/>
          <w:sz w:val="18"/>
          <w:szCs w:val="18"/>
        </w:rPr>
        <w:t>En 2023, Jansen fête son 100</w:t>
      </w:r>
      <w:r w:rsidR="49782010" w:rsidRPr="3AA40644">
        <w:rPr>
          <w:rFonts w:eastAsia="Arial" w:cs="Arial"/>
          <w:color w:val="000000" w:themeColor="text1"/>
          <w:sz w:val="18"/>
          <w:szCs w:val="18"/>
          <w:vertAlign w:val="superscript"/>
        </w:rPr>
        <w:t>e</w:t>
      </w:r>
      <w:r w:rsidR="49782010" w:rsidRPr="3AA40644">
        <w:rPr>
          <w:rFonts w:eastAsia="Arial" w:cs="Arial"/>
          <w:color w:val="000000" w:themeColor="text1"/>
          <w:sz w:val="18"/>
          <w:szCs w:val="18"/>
        </w:rPr>
        <w:t xml:space="preserve"> anniversaire.</w:t>
      </w:r>
    </w:p>
    <w:p w14:paraId="18399517" w14:textId="12863503" w:rsidR="00CF6C9A" w:rsidRPr="00A22BCD" w:rsidRDefault="00CF6C9A" w:rsidP="2F78E598">
      <w:pPr>
        <w:spacing w:line="312" w:lineRule="auto"/>
        <w:rPr>
          <w:color w:val="000000" w:themeColor="text1"/>
          <w:sz w:val="18"/>
          <w:szCs w:val="18"/>
        </w:rPr>
      </w:pPr>
    </w:p>
    <w:p w14:paraId="3F5960AF" w14:textId="53F84371" w:rsidR="00CF6C9A" w:rsidRDefault="49782010" w:rsidP="2F78E598">
      <w:pPr>
        <w:spacing w:line="312" w:lineRule="auto"/>
        <w:rPr>
          <w:ins w:id="17" w:author="Anita Lösch" w:date="2023-03-01T16:18:00Z"/>
          <w:rFonts w:eastAsia="Arial" w:cs="Arial"/>
          <w:b/>
          <w:bCs/>
          <w:color w:val="000000" w:themeColor="text1"/>
          <w:sz w:val="18"/>
          <w:szCs w:val="18"/>
        </w:rPr>
      </w:pPr>
      <w:r w:rsidRPr="2F78E598">
        <w:rPr>
          <w:rFonts w:eastAsia="Arial" w:cs="Arial"/>
          <w:b/>
          <w:bCs/>
          <w:color w:val="000000" w:themeColor="text1"/>
          <w:sz w:val="18"/>
          <w:szCs w:val="18"/>
        </w:rPr>
        <w:t xml:space="preserve">Interlocuteur </w:t>
      </w:r>
      <w:r w:rsidRPr="2F78E598">
        <w:rPr>
          <w:rFonts w:eastAsia="Arial" w:cs="Arial"/>
          <w:b/>
          <w:bCs/>
          <w:color w:val="000000" w:themeColor="text1"/>
          <w:sz w:val="18"/>
          <w:szCs w:val="18"/>
          <w:u w:val="single"/>
        </w:rPr>
        <w:t xml:space="preserve">pour la </w:t>
      </w:r>
      <w:proofErr w:type="gramStart"/>
      <w:r w:rsidRPr="2F78E598">
        <w:rPr>
          <w:rFonts w:eastAsia="Arial" w:cs="Arial"/>
          <w:b/>
          <w:bCs/>
          <w:color w:val="000000" w:themeColor="text1"/>
          <w:sz w:val="18"/>
          <w:szCs w:val="18"/>
          <w:u w:val="single"/>
        </w:rPr>
        <w:t>rédaction</w:t>
      </w:r>
      <w:r w:rsidRPr="2F78E598">
        <w:rPr>
          <w:rFonts w:eastAsia="Arial" w:cs="Arial"/>
          <w:b/>
          <w:bCs/>
          <w:color w:val="000000" w:themeColor="text1"/>
          <w:sz w:val="18"/>
          <w:szCs w:val="18"/>
        </w:rPr>
        <w:t>:</w:t>
      </w:r>
      <w:proofErr w:type="gramEnd"/>
    </w:p>
    <w:p w14:paraId="0D51F7C8" w14:textId="77777777" w:rsidR="00AD4A1D" w:rsidRPr="007E0265" w:rsidRDefault="00AD4A1D" w:rsidP="2F78E598">
      <w:pPr>
        <w:spacing w:line="312" w:lineRule="auto"/>
        <w:rPr>
          <w:rFonts w:eastAsia="Arial" w:cs="Arial"/>
          <w:color w:val="000000" w:themeColor="text1"/>
          <w:sz w:val="18"/>
          <w:szCs w:val="18"/>
          <w:rPrChange w:id="18" w:author="Anita Lösch" w:date="2023-03-01T16:17:00Z">
            <w:rPr>
              <w:rFonts w:eastAsia="Arial" w:cs="Arial"/>
              <w:color w:val="000000" w:themeColor="text1"/>
              <w:sz w:val="18"/>
              <w:szCs w:val="18"/>
              <w:lang w:val="de-CH"/>
            </w:rPr>
          </w:rPrChange>
        </w:rPr>
      </w:pPr>
    </w:p>
    <w:p w14:paraId="24C5D604" w14:textId="410D3737" w:rsidR="00CF6C9A" w:rsidRPr="00CC0855" w:rsidRDefault="49782010" w:rsidP="2F78E598">
      <w:pPr>
        <w:spacing w:line="259" w:lineRule="auto"/>
        <w:rPr>
          <w:rFonts w:eastAsia="Arial" w:cs="Arial"/>
          <w:color w:val="000000" w:themeColor="text1"/>
          <w:sz w:val="18"/>
          <w:szCs w:val="18"/>
          <w:rPrChange w:id="19" w:author="Anita Lösch" w:date="2023-04-03T17:08:00Z">
            <w:rPr>
              <w:rFonts w:eastAsia="Arial" w:cs="Arial"/>
              <w:color w:val="000000" w:themeColor="text1"/>
              <w:sz w:val="18"/>
              <w:szCs w:val="18"/>
              <w:lang w:val="de-CH"/>
            </w:rPr>
          </w:rPrChange>
        </w:rPr>
      </w:pPr>
      <w:r w:rsidRPr="00CC0855">
        <w:rPr>
          <w:rFonts w:eastAsia="Arial" w:cs="Arial"/>
          <w:color w:val="000000" w:themeColor="text1"/>
          <w:sz w:val="18"/>
          <w:szCs w:val="18"/>
          <w:rPrChange w:id="20" w:author="Anita Lösch" w:date="2023-04-03T17:08:00Z">
            <w:rPr>
              <w:rFonts w:eastAsia="Arial" w:cs="Arial"/>
              <w:color w:val="000000" w:themeColor="text1"/>
              <w:sz w:val="18"/>
              <w:szCs w:val="18"/>
              <w:lang w:val="de-CH"/>
            </w:rPr>
          </w:rPrChange>
        </w:rPr>
        <w:t>CONZEPT-B GmbH</w:t>
      </w:r>
    </w:p>
    <w:p w14:paraId="627C2E62" w14:textId="355CCF4A" w:rsidR="00CF6C9A" w:rsidRPr="00A22BCD" w:rsidRDefault="49782010" w:rsidP="2F78E598">
      <w:pPr>
        <w:rPr>
          <w:rFonts w:eastAsia="Arial" w:cs="Arial"/>
          <w:color w:val="000000" w:themeColor="text1"/>
          <w:sz w:val="18"/>
          <w:szCs w:val="18"/>
          <w:lang w:val="de-CH"/>
        </w:rPr>
      </w:pPr>
      <w:r w:rsidRPr="2F78E598">
        <w:rPr>
          <w:rFonts w:eastAsia="Arial" w:cs="Arial"/>
          <w:color w:val="000000" w:themeColor="text1"/>
          <w:sz w:val="18"/>
          <w:szCs w:val="18"/>
          <w:lang w:val="de-CH"/>
        </w:rPr>
        <w:t>Gerald Brandstätter</w:t>
      </w:r>
    </w:p>
    <w:p w14:paraId="76A74E4A" w14:textId="55167275" w:rsidR="00CF6C9A" w:rsidRPr="00A22BCD" w:rsidRDefault="49782010" w:rsidP="2F78E598">
      <w:pPr>
        <w:rPr>
          <w:rFonts w:eastAsia="Arial" w:cs="Arial"/>
          <w:color w:val="000000" w:themeColor="text1"/>
          <w:sz w:val="18"/>
          <w:szCs w:val="18"/>
          <w:lang w:val="de-CH"/>
        </w:rPr>
      </w:pPr>
      <w:r w:rsidRPr="2F78E598">
        <w:rPr>
          <w:rFonts w:eastAsia="Arial" w:cs="Arial"/>
          <w:color w:val="000000" w:themeColor="text1"/>
          <w:sz w:val="18"/>
          <w:szCs w:val="18"/>
          <w:lang w:val="de-CH"/>
        </w:rPr>
        <w:t>Anemonenstrasse 40d</w:t>
      </w:r>
    </w:p>
    <w:p w14:paraId="67C19D22" w14:textId="74440658" w:rsidR="00CF6C9A" w:rsidRPr="00A22BCD" w:rsidRDefault="49782010" w:rsidP="2F78E598">
      <w:pPr>
        <w:rPr>
          <w:rFonts w:eastAsia="Arial" w:cs="Arial"/>
          <w:color w:val="000000" w:themeColor="text1"/>
          <w:sz w:val="18"/>
          <w:szCs w:val="18"/>
          <w:lang w:val="de-CH"/>
        </w:rPr>
      </w:pPr>
      <w:r w:rsidRPr="2F78E598">
        <w:rPr>
          <w:rFonts w:eastAsia="Arial" w:cs="Arial"/>
          <w:color w:val="000000" w:themeColor="text1"/>
          <w:sz w:val="18"/>
          <w:szCs w:val="18"/>
          <w:lang w:val="de-CH"/>
        </w:rPr>
        <w:t>8047 Zürich</w:t>
      </w:r>
    </w:p>
    <w:p w14:paraId="3A58C7BC" w14:textId="1D2E1851" w:rsidR="00CF6C9A" w:rsidRPr="00A22BCD" w:rsidRDefault="49782010" w:rsidP="2F78E598">
      <w:pPr>
        <w:rPr>
          <w:rFonts w:eastAsia="Arial" w:cs="Arial"/>
          <w:color w:val="000000" w:themeColor="text1"/>
          <w:sz w:val="18"/>
          <w:szCs w:val="18"/>
          <w:lang w:val="de-CH"/>
        </w:rPr>
      </w:pPr>
      <w:proofErr w:type="spellStart"/>
      <w:r w:rsidRPr="2F78E598">
        <w:rPr>
          <w:rFonts w:eastAsia="Arial" w:cs="Arial"/>
          <w:color w:val="000000" w:themeColor="text1"/>
          <w:sz w:val="18"/>
          <w:szCs w:val="18"/>
          <w:lang w:val="de-CH"/>
        </w:rPr>
        <w:t>Tél</w:t>
      </w:r>
      <w:proofErr w:type="spellEnd"/>
      <w:r w:rsidRPr="2F78E598">
        <w:rPr>
          <w:rFonts w:eastAsia="Arial" w:cs="Arial"/>
          <w:color w:val="000000" w:themeColor="text1"/>
          <w:sz w:val="18"/>
          <w:szCs w:val="18"/>
          <w:lang w:val="de-CH"/>
        </w:rPr>
        <w:t>. +41 43 960 07 70</w:t>
      </w:r>
    </w:p>
    <w:p w14:paraId="56C75F5D" w14:textId="0009675C" w:rsidR="00CF6C9A" w:rsidRPr="001D0D7A" w:rsidRDefault="00CF6C9A" w:rsidP="43F40B98">
      <w:pPr>
        <w:spacing w:line="259" w:lineRule="auto"/>
        <w:rPr>
          <w:rFonts w:eastAsia="Arial" w:cs="Arial"/>
          <w:color w:val="000000" w:themeColor="text1"/>
          <w:sz w:val="18"/>
          <w:szCs w:val="18"/>
          <w:lang w:val="de-CH"/>
        </w:rPr>
      </w:pPr>
      <w:r w:rsidRPr="001D0D7A">
        <w:rPr>
          <w:rFonts w:eastAsia="Arial" w:cs="Arial"/>
          <w:color w:val="000000" w:themeColor="text1"/>
          <w:sz w:val="18"/>
          <w:szCs w:val="18"/>
          <w:lang w:val="de-CH"/>
        </w:rPr>
        <w:fldChar w:fldCharType="begin"/>
      </w:r>
      <w:r w:rsidRPr="001D0D7A">
        <w:rPr>
          <w:rFonts w:eastAsia="Arial" w:cs="Arial"/>
          <w:color w:val="000000" w:themeColor="text1"/>
          <w:sz w:val="18"/>
          <w:szCs w:val="18"/>
          <w:lang w:val="de-CH"/>
        </w:rPr>
        <w:instrText xml:space="preserve">HYPERLINK "mailto:gbrandstaetter@conzept-b.ch" </w:instrText>
      </w:r>
      <w:r w:rsidRPr="001D0D7A">
        <w:rPr>
          <w:rFonts w:eastAsia="Arial" w:cs="Arial"/>
          <w:color w:val="000000" w:themeColor="text1"/>
          <w:sz w:val="18"/>
          <w:szCs w:val="18"/>
          <w:lang w:val="de-CH"/>
        </w:rPr>
      </w:r>
      <w:r w:rsidRPr="001D0D7A">
        <w:rPr>
          <w:rFonts w:eastAsia="Arial" w:cs="Arial"/>
          <w:color w:val="000000" w:themeColor="text1"/>
          <w:sz w:val="18"/>
          <w:szCs w:val="18"/>
          <w:lang w:val="de-CH"/>
        </w:rPr>
        <w:fldChar w:fldCharType="separate"/>
      </w:r>
      <w:r w:rsidR="49782010" w:rsidRPr="00DF5F8F">
        <w:rPr>
          <w:rFonts w:eastAsia="Arial" w:cs="Arial"/>
          <w:color w:val="000000" w:themeColor="text1"/>
          <w:sz w:val="18"/>
          <w:szCs w:val="18"/>
          <w:lang w:val="de-CH"/>
          <w:rPrChange w:id="21" w:author="Anita Lösch" w:date="2023-04-03T17:09:00Z">
            <w:rPr>
              <w:rStyle w:val="Hyperlink"/>
              <w:rFonts w:eastAsia="Arial" w:cs="Arial"/>
              <w:sz w:val="18"/>
              <w:szCs w:val="18"/>
              <w:lang w:val="de-CH"/>
            </w:rPr>
          </w:rPrChange>
        </w:rPr>
        <w:t>gbrandstaetter@conzept-b.ch</w:t>
      </w:r>
      <w:r w:rsidRPr="001D0D7A">
        <w:rPr>
          <w:rFonts w:eastAsia="Arial" w:cs="Arial"/>
          <w:color w:val="000000" w:themeColor="text1"/>
          <w:sz w:val="18"/>
          <w:szCs w:val="18"/>
          <w:lang w:val="de-CH"/>
        </w:rPr>
        <w:fldChar w:fldCharType="end"/>
      </w:r>
    </w:p>
    <w:p w14:paraId="3DCB482C" w14:textId="0ED547FB" w:rsidR="00CF6C9A" w:rsidRPr="00A22BCD" w:rsidRDefault="00CF6C9A" w:rsidP="2F78E598">
      <w:pPr>
        <w:rPr>
          <w:rFonts w:eastAsia="Arial" w:cs="Arial"/>
          <w:color w:val="000000" w:themeColor="text1"/>
          <w:sz w:val="18"/>
          <w:szCs w:val="18"/>
          <w:lang w:val="de-CH"/>
        </w:rPr>
      </w:pPr>
    </w:p>
    <w:p w14:paraId="67CFCD30" w14:textId="265FFCF3" w:rsidR="00CF6C9A" w:rsidRPr="00A22BCD" w:rsidRDefault="00CF6C9A" w:rsidP="2F78E598">
      <w:pPr>
        <w:rPr>
          <w:sz w:val="18"/>
          <w:szCs w:val="18"/>
          <w:lang w:val="de-CH"/>
        </w:rPr>
      </w:pPr>
    </w:p>
    <w:p w14:paraId="37F5C44F" w14:textId="77777777" w:rsidR="00CF6C9A" w:rsidRPr="00A22BCD" w:rsidRDefault="00CF6C9A" w:rsidP="374F97A7">
      <w:pPr>
        <w:rPr>
          <w:del w:id="22" w:author="Anita Lösch" w:date="2023-03-01T15:16:00Z"/>
          <w:sz w:val="18"/>
          <w:szCs w:val="18"/>
          <w:lang w:val="de-CH"/>
        </w:rPr>
      </w:pPr>
    </w:p>
    <w:p w14:paraId="79AC9135" w14:textId="552CEFBB" w:rsidR="00CF6C9A" w:rsidRPr="00A22BCD" w:rsidRDefault="00CF6C9A" w:rsidP="00CF6C9A">
      <w:pPr>
        <w:rPr>
          <w:sz w:val="18"/>
          <w:lang w:val="de-CH"/>
        </w:rPr>
      </w:pPr>
      <w:r w:rsidRPr="00A22BCD">
        <w:rPr>
          <w:sz w:val="18"/>
          <w:lang w:val="de-CH"/>
        </w:rPr>
        <w:t>Jansen AG</w:t>
      </w:r>
    </w:p>
    <w:p w14:paraId="6C4B9C81" w14:textId="77777777" w:rsidR="00CF6C9A" w:rsidRPr="00A22BCD" w:rsidRDefault="00CF6C9A" w:rsidP="00CF6C9A">
      <w:pPr>
        <w:rPr>
          <w:sz w:val="18"/>
          <w:lang w:val="de-CH"/>
        </w:rPr>
      </w:pPr>
      <w:r w:rsidRPr="00A22BCD">
        <w:rPr>
          <w:sz w:val="18"/>
          <w:lang w:val="de-CH"/>
        </w:rPr>
        <w:t>Anita Lösch</w:t>
      </w:r>
    </w:p>
    <w:p w14:paraId="2BC0039D" w14:textId="77777777" w:rsidR="00CF6C9A" w:rsidRPr="00A22BCD" w:rsidRDefault="00CF6C9A" w:rsidP="00CF6C9A">
      <w:pPr>
        <w:rPr>
          <w:sz w:val="18"/>
          <w:lang w:val="de-CH"/>
        </w:rPr>
      </w:pPr>
      <w:r w:rsidRPr="00A22BCD">
        <w:rPr>
          <w:sz w:val="18"/>
          <w:lang w:val="de-CH"/>
        </w:rPr>
        <w:t>Industriestrasse 34</w:t>
      </w:r>
    </w:p>
    <w:p w14:paraId="00577688" w14:textId="77777777" w:rsidR="00CF6C9A" w:rsidRPr="00A22BCD" w:rsidRDefault="00CF6C9A" w:rsidP="00CF6C9A">
      <w:pPr>
        <w:rPr>
          <w:sz w:val="18"/>
          <w:lang w:val="de-CH"/>
        </w:rPr>
      </w:pPr>
      <w:r w:rsidRPr="00A22BCD">
        <w:rPr>
          <w:sz w:val="18"/>
          <w:lang w:val="de-CH"/>
        </w:rPr>
        <w:t>CH-9463 Oberriet SG</w:t>
      </w:r>
    </w:p>
    <w:p w14:paraId="366AE060" w14:textId="7FF07846" w:rsidR="00CF6C9A" w:rsidRPr="007E0265" w:rsidRDefault="00CF6C9A" w:rsidP="00CF6C9A">
      <w:pPr>
        <w:rPr>
          <w:sz w:val="18"/>
          <w:lang w:val="de-CH"/>
          <w:rPrChange w:id="23" w:author="Anita Lösch" w:date="2023-03-01T16:17:00Z">
            <w:rPr>
              <w:sz w:val="18"/>
            </w:rPr>
          </w:rPrChange>
        </w:rPr>
      </w:pPr>
      <w:proofErr w:type="spellStart"/>
      <w:r w:rsidRPr="007E0265">
        <w:rPr>
          <w:sz w:val="18"/>
          <w:lang w:val="de-CH"/>
          <w:rPrChange w:id="24" w:author="Anita Lösch" w:date="2023-03-01T16:17:00Z">
            <w:rPr>
              <w:sz w:val="18"/>
            </w:rPr>
          </w:rPrChange>
        </w:rPr>
        <w:t>Tél</w:t>
      </w:r>
      <w:proofErr w:type="spellEnd"/>
      <w:r w:rsidRPr="007E0265">
        <w:rPr>
          <w:sz w:val="18"/>
          <w:lang w:val="de-CH"/>
          <w:rPrChange w:id="25" w:author="Anita Lösch" w:date="2023-03-01T16:17:00Z">
            <w:rPr>
              <w:sz w:val="18"/>
            </w:rPr>
          </w:rPrChange>
        </w:rPr>
        <w:t xml:space="preserve">.: +41 (0)71 763 96 72 </w:t>
      </w:r>
      <w:r w:rsidR="001D0D7A">
        <w:rPr>
          <w:sz w:val="18"/>
          <w:lang w:val="de-CH"/>
        </w:rPr>
        <w:t>99 31</w:t>
      </w:r>
    </w:p>
    <w:p w14:paraId="3D2E99B8" w14:textId="27E9BB29" w:rsidR="00CF6C9A" w:rsidRPr="001D0D7A" w:rsidRDefault="00CF6C9A" w:rsidP="00DF5F8F">
      <w:pPr>
        <w:spacing w:line="259" w:lineRule="auto"/>
        <w:rPr>
          <w:rFonts w:eastAsia="Arial" w:cs="Arial"/>
          <w:color w:val="000000" w:themeColor="text1"/>
          <w:sz w:val="18"/>
          <w:szCs w:val="18"/>
          <w:lang w:val="de-CH"/>
          <w:rPrChange w:id="26" w:author="Anita Lösch" w:date="2023-03-01T16:41:00Z">
            <w:rPr>
              <w:sz w:val="18"/>
              <w:szCs w:val="18"/>
            </w:rPr>
          </w:rPrChange>
        </w:rPr>
        <w:pPrChange w:id="27" w:author="Anita Lösch" w:date="2023-04-03T17:09:00Z">
          <w:pPr/>
        </w:pPrChange>
      </w:pPr>
      <w:ins w:id="28" w:author="Anita Lösch" w:date="2023-03-01T16:18:00Z">
        <w:r w:rsidRPr="001D0D7A">
          <w:rPr>
            <w:rFonts w:eastAsia="Arial" w:cs="Arial"/>
            <w:color w:val="000000" w:themeColor="text1"/>
            <w:sz w:val="18"/>
            <w:szCs w:val="18"/>
            <w:lang w:val="de-CH"/>
          </w:rPr>
          <w:fldChar w:fldCharType="begin"/>
        </w:r>
        <w:r w:rsidRPr="001D0D7A">
          <w:rPr>
            <w:rFonts w:eastAsia="Arial" w:cs="Arial"/>
            <w:color w:val="000000" w:themeColor="text1"/>
            <w:sz w:val="18"/>
            <w:szCs w:val="18"/>
            <w:lang w:val="de-CH"/>
          </w:rPr>
          <w:instrText xml:space="preserve"> HYPERLINK "mailto:</w:instrText>
        </w:r>
      </w:ins>
      <w:r w:rsidRPr="001D0D7A">
        <w:rPr>
          <w:rFonts w:eastAsia="Arial" w:cs="Arial"/>
          <w:color w:val="000000" w:themeColor="text1"/>
          <w:sz w:val="18"/>
          <w:szCs w:val="18"/>
          <w:lang w:val="de-CH"/>
        </w:rPr>
        <w:instrText>anita.loesch@jansen.com</w:instrText>
      </w:r>
      <w:ins w:id="29" w:author="Anita Lösch" w:date="2023-03-01T16:18:00Z">
        <w:r w:rsidRPr="001D0D7A">
          <w:rPr>
            <w:rFonts w:eastAsia="Arial" w:cs="Arial"/>
            <w:color w:val="000000" w:themeColor="text1"/>
            <w:sz w:val="18"/>
            <w:szCs w:val="18"/>
            <w:lang w:val="de-CH"/>
          </w:rPr>
          <w:instrText xml:space="preserve">" </w:instrText>
        </w:r>
        <w:r w:rsidRPr="001D0D7A">
          <w:rPr>
            <w:rFonts w:eastAsia="Arial" w:cs="Arial"/>
            <w:color w:val="000000" w:themeColor="text1"/>
            <w:sz w:val="18"/>
            <w:szCs w:val="18"/>
            <w:lang w:val="de-CH"/>
          </w:rPr>
        </w:r>
        <w:r w:rsidRPr="001D0D7A">
          <w:rPr>
            <w:rFonts w:eastAsia="Arial" w:cs="Arial"/>
            <w:color w:val="000000" w:themeColor="text1"/>
            <w:sz w:val="18"/>
            <w:szCs w:val="18"/>
            <w:lang w:val="de-CH"/>
          </w:rPr>
          <w:fldChar w:fldCharType="separate"/>
        </w:r>
      </w:ins>
      <w:r w:rsidR="00AD4A1D" w:rsidRPr="00DF5F8F">
        <w:rPr>
          <w:rFonts w:eastAsia="Arial" w:cs="Arial"/>
          <w:color w:val="000000" w:themeColor="text1"/>
          <w:sz w:val="18"/>
          <w:szCs w:val="18"/>
          <w:lang w:val="de-CH"/>
          <w:rPrChange w:id="30" w:author="Anita Lösch" w:date="2023-04-03T17:09:00Z">
            <w:rPr>
              <w:rStyle w:val="Hyperlink"/>
              <w:color w:val="auto"/>
              <w:sz w:val="18"/>
              <w:szCs w:val="18"/>
              <w:u w:val="none"/>
            </w:rPr>
          </w:rPrChange>
        </w:rPr>
        <w:t>anita.loesch@jansen.com</w:t>
      </w:r>
      <w:ins w:id="31" w:author="Anita Lösch" w:date="2023-03-01T16:18:00Z">
        <w:r w:rsidRPr="001D0D7A">
          <w:rPr>
            <w:rFonts w:eastAsia="Arial" w:cs="Arial"/>
            <w:color w:val="000000" w:themeColor="text1"/>
            <w:sz w:val="18"/>
            <w:szCs w:val="18"/>
            <w:lang w:val="de-CH"/>
          </w:rPr>
          <w:fldChar w:fldCharType="end"/>
        </w:r>
      </w:ins>
    </w:p>
    <w:p w14:paraId="3FCBFDB6" w14:textId="77777777" w:rsidR="00CF6C9A" w:rsidRPr="007E0265" w:rsidRDefault="00CF6C9A" w:rsidP="00CF6C9A">
      <w:pPr>
        <w:rPr>
          <w:sz w:val="18"/>
          <w:lang w:val="de-CH"/>
          <w:rPrChange w:id="32" w:author="Anita Lösch" w:date="2023-03-01T16:17:00Z">
            <w:rPr>
              <w:sz w:val="18"/>
            </w:rPr>
          </w:rPrChange>
        </w:rPr>
      </w:pPr>
    </w:p>
    <w:p w14:paraId="328DECC9" w14:textId="2A348D28" w:rsidR="00E96767" w:rsidRPr="007E0265" w:rsidRDefault="00E96767">
      <w:pPr>
        <w:pStyle w:val="Text"/>
        <w:spacing w:before="0"/>
        <w:rPr>
          <w:rFonts w:eastAsia="Arial" w:cs="Arial"/>
          <w:b/>
          <w:bCs/>
          <w:color w:val="000000" w:themeColor="text1"/>
          <w:sz w:val="18"/>
          <w:szCs w:val="18"/>
          <w:lang w:val="de-CH"/>
          <w:rPrChange w:id="33" w:author="Anita Lösch" w:date="2023-03-01T16:17:00Z">
            <w:rPr>
              <w:rFonts w:eastAsia="Arial" w:cs="Arial"/>
              <w:b/>
              <w:bCs/>
              <w:color w:val="000000" w:themeColor="text1"/>
              <w:sz w:val="18"/>
              <w:szCs w:val="18"/>
            </w:rPr>
          </w:rPrChange>
        </w:rPr>
        <w:pPrChange w:id="34" w:author="Anita Lösch" w:date="2023-03-01T15:16:00Z">
          <w:pPr/>
        </w:pPrChange>
      </w:pPr>
    </w:p>
    <w:sectPr w:rsidR="00E96767" w:rsidRPr="007E0265" w:rsidSect="006D33AD">
      <w:headerReference w:type="even" r:id="rId12"/>
      <w:headerReference w:type="default" r:id="rId13"/>
      <w:footerReference w:type="default" r:id="rId14"/>
      <w:headerReference w:type="first" r:id="rId15"/>
      <w:footerReference w:type="first" r:id="rId16"/>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0461F" w14:textId="77777777" w:rsidR="00B83437" w:rsidRDefault="00B83437">
      <w:r>
        <w:separator/>
      </w:r>
    </w:p>
  </w:endnote>
  <w:endnote w:type="continuationSeparator" w:id="0">
    <w:p w14:paraId="17AFE1E5" w14:textId="77777777" w:rsidR="00B83437" w:rsidRDefault="00B83437">
      <w:r>
        <w:continuationSeparator/>
      </w:r>
    </w:p>
  </w:endnote>
  <w:endnote w:type="continuationNotice" w:id="1">
    <w:p w14:paraId="4B239F76" w14:textId="77777777" w:rsidR="00B83437" w:rsidRDefault="00B834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Change w:id="44" w:author="Anita Lösch" w:date="2023-03-01T15:17:00Z">
        <w:tblPr>
          <w:tblStyle w:val="Tabellenraster"/>
          <w:tblW w:w="0" w:type="nil"/>
          <w:tblLayout w:type="fixed"/>
          <w:tblLook w:val="06A0" w:firstRow="1" w:lastRow="0" w:firstColumn="1" w:lastColumn="0" w:noHBand="1" w:noVBand="1"/>
        </w:tblPr>
      </w:tblPrChange>
    </w:tblPr>
    <w:tblGrid>
      <w:gridCol w:w="2265"/>
      <w:gridCol w:w="2265"/>
      <w:gridCol w:w="2265"/>
      <w:tblGridChange w:id="45">
        <w:tblGrid>
          <w:gridCol w:w="2265"/>
          <w:gridCol w:w="2265"/>
          <w:gridCol w:w="2265"/>
        </w:tblGrid>
      </w:tblGridChange>
    </w:tblGrid>
    <w:tr w:rsidR="27BD6D6E" w14:paraId="4E7AFF07" w14:textId="77777777" w:rsidTr="27BD6D6E">
      <w:trPr>
        <w:trHeight w:val="300"/>
        <w:trPrChange w:id="46" w:author="Anita Lösch" w:date="2023-03-01T15:17:00Z">
          <w:trPr>
            <w:trHeight w:val="300"/>
          </w:trPr>
        </w:trPrChange>
      </w:trPr>
      <w:tc>
        <w:tcPr>
          <w:tcW w:w="2265" w:type="dxa"/>
          <w:tcPrChange w:id="47" w:author="Anita Lösch" w:date="2023-03-01T15:17:00Z">
            <w:tcPr>
              <w:tcW w:w="2265" w:type="dxa"/>
            </w:tcPr>
          </w:tcPrChange>
        </w:tcPr>
        <w:p w14:paraId="5EEAE086" w14:textId="38C23C51" w:rsidR="27BD6D6E" w:rsidRDefault="27BD6D6E">
          <w:pPr>
            <w:pStyle w:val="Kopfzeile"/>
            <w:ind w:left="-115"/>
            <w:pPrChange w:id="48" w:author="Anita Lösch" w:date="2023-03-01T15:17:00Z">
              <w:pPr/>
            </w:pPrChange>
          </w:pPr>
        </w:p>
      </w:tc>
      <w:tc>
        <w:tcPr>
          <w:tcW w:w="2265" w:type="dxa"/>
          <w:tcPrChange w:id="49" w:author="Anita Lösch" w:date="2023-03-01T15:17:00Z">
            <w:tcPr>
              <w:tcW w:w="2265" w:type="dxa"/>
            </w:tcPr>
          </w:tcPrChange>
        </w:tcPr>
        <w:p w14:paraId="418B9424" w14:textId="038B1D53" w:rsidR="27BD6D6E" w:rsidRDefault="27BD6D6E">
          <w:pPr>
            <w:pStyle w:val="Kopfzeile"/>
            <w:jc w:val="center"/>
            <w:pPrChange w:id="50" w:author="Anita Lösch" w:date="2023-03-01T15:17:00Z">
              <w:pPr/>
            </w:pPrChange>
          </w:pPr>
        </w:p>
      </w:tc>
      <w:tc>
        <w:tcPr>
          <w:tcW w:w="2265" w:type="dxa"/>
          <w:tcPrChange w:id="51" w:author="Anita Lösch" w:date="2023-03-01T15:17:00Z">
            <w:tcPr>
              <w:tcW w:w="2265" w:type="dxa"/>
            </w:tcPr>
          </w:tcPrChange>
        </w:tcPr>
        <w:p w14:paraId="323DD11E" w14:textId="602837D9" w:rsidR="27BD6D6E" w:rsidRDefault="27BD6D6E">
          <w:pPr>
            <w:pStyle w:val="Kopfzeile"/>
            <w:ind w:right="-115"/>
            <w:jc w:val="right"/>
            <w:pPrChange w:id="52" w:author="Anita Lösch" w:date="2023-03-01T15:17:00Z">
              <w:pPr/>
            </w:pPrChange>
          </w:pPr>
        </w:p>
      </w:tc>
    </w:tr>
  </w:tbl>
  <w:p w14:paraId="7E0BB0A1" w14:textId="11CE3C68" w:rsidR="007E0265" w:rsidRDefault="007E02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Change w:id="55" w:author="Anita Lösch" w:date="2023-03-01T15:17:00Z">
        <w:tblPr>
          <w:tblStyle w:val="Tabellenraster"/>
          <w:tblW w:w="0" w:type="nil"/>
          <w:tblLayout w:type="fixed"/>
          <w:tblLook w:val="06A0" w:firstRow="1" w:lastRow="0" w:firstColumn="1" w:lastColumn="0" w:noHBand="1" w:noVBand="1"/>
        </w:tblPr>
      </w:tblPrChange>
    </w:tblPr>
    <w:tblGrid>
      <w:gridCol w:w="2265"/>
      <w:gridCol w:w="2265"/>
      <w:gridCol w:w="2265"/>
      <w:tblGridChange w:id="56">
        <w:tblGrid>
          <w:gridCol w:w="2265"/>
          <w:gridCol w:w="2265"/>
          <w:gridCol w:w="2265"/>
        </w:tblGrid>
      </w:tblGridChange>
    </w:tblGrid>
    <w:tr w:rsidR="27BD6D6E" w14:paraId="57AAF80A" w14:textId="77777777" w:rsidTr="27BD6D6E">
      <w:trPr>
        <w:trHeight w:val="300"/>
        <w:trPrChange w:id="57" w:author="Anita Lösch" w:date="2023-03-01T15:17:00Z">
          <w:trPr>
            <w:trHeight w:val="300"/>
          </w:trPr>
        </w:trPrChange>
      </w:trPr>
      <w:tc>
        <w:tcPr>
          <w:tcW w:w="2265" w:type="dxa"/>
          <w:tcPrChange w:id="58" w:author="Anita Lösch" w:date="2023-03-01T15:17:00Z">
            <w:tcPr>
              <w:tcW w:w="2265" w:type="dxa"/>
            </w:tcPr>
          </w:tcPrChange>
        </w:tcPr>
        <w:p w14:paraId="2D07B371" w14:textId="42ADC570" w:rsidR="27BD6D6E" w:rsidRDefault="27BD6D6E">
          <w:pPr>
            <w:pStyle w:val="Kopfzeile"/>
            <w:ind w:left="-115"/>
            <w:pPrChange w:id="59" w:author="Anita Lösch" w:date="2023-03-01T15:17:00Z">
              <w:pPr/>
            </w:pPrChange>
          </w:pPr>
        </w:p>
      </w:tc>
      <w:tc>
        <w:tcPr>
          <w:tcW w:w="2265" w:type="dxa"/>
          <w:tcPrChange w:id="60" w:author="Anita Lösch" w:date="2023-03-01T15:17:00Z">
            <w:tcPr>
              <w:tcW w:w="2265" w:type="dxa"/>
            </w:tcPr>
          </w:tcPrChange>
        </w:tcPr>
        <w:p w14:paraId="74D29A5B" w14:textId="5D486E64" w:rsidR="27BD6D6E" w:rsidRDefault="27BD6D6E">
          <w:pPr>
            <w:pStyle w:val="Kopfzeile"/>
            <w:jc w:val="center"/>
            <w:pPrChange w:id="61" w:author="Anita Lösch" w:date="2023-03-01T15:17:00Z">
              <w:pPr/>
            </w:pPrChange>
          </w:pPr>
        </w:p>
      </w:tc>
      <w:tc>
        <w:tcPr>
          <w:tcW w:w="2265" w:type="dxa"/>
          <w:tcPrChange w:id="62" w:author="Anita Lösch" w:date="2023-03-01T15:17:00Z">
            <w:tcPr>
              <w:tcW w:w="2265" w:type="dxa"/>
            </w:tcPr>
          </w:tcPrChange>
        </w:tcPr>
        <w:p w14:paraId="076A8085" w14:textId="10D06120" w:rsidR="27BD6D6E" w:rsidRDefault="27BD6D6E">
          <w:pPr>
            <w:pStyle w:val="Kopfzeile"/>
            <w:ind w:right="-115"/>
            <w:jc w:val="right"/>
            <w:pPrChange w:id="63" w:author="Anita Lösch" w:date="2023-03-01T15:17:00Z">
              <w:pPr/>
            </w:pPrChange>
          </w:pPr>
        </w:p>
      </w:tc>
    </w:tr>
  </w:tbl>
  <w:p w14:paraId="6800494E" w14:textId="49ECCAFD" w:rsidR="007E0265" w:rsidRDefault="007E02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32850" w14:textId="77777777" w:rsidR="00B83437" w:rsidRDefault="00B83437">
      <w:r>
        <w:separator/>
      </w:r>
    </w:p>
  </w:footnote>
  <w:footnote w:type="continuationSeparator" w:id="0">
    <w:p w14:paraId="408A8C47" w14:textId="77777777" w:rsidR="00B83437" w:rsidRDefault="00B83437">
      <w:r>
        <w:continuationSeparator/>
      </w:r>
    </w:p>
  </w:footnote>
  <w:footnote w:type="continuationNotice" w:id="1">
    <w:p w14:paraId="5AD51CB6" w14:textId="77777777" w:rsidR="00B83437" w:rsidRDefault="00B834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2AF4" w14:textId="77777777" w:rsidR="00AB57DE" w:rsidRDefault="00AB57DE">
    <w:pPr>
      <w:pStyle w:val="Kopfzeile"/>
      <w:framePr w:wrap="around" w:vAnchor="text" w:hAnchor="margin" w:xAlign="center" w:y="1"/>
      <w:rPr>
        <w:rStyle w:val="Seitenzahl"/>
      </w:rPr>
    </w:pPr>
    <w:r>
      <w:rPr>
        <w:rStyle w:val="Seitenzahl"/>
      </w:rPr>
      <w:fldChar w:fldCharType="begin"/>
    </w:r>
    <w:r w:rsidR="00006266">
      <w:rPr>
        <w:rStyle w:val="Seitenzahl"/>
      </w:rPr>
      <w:instrText>PAGE</w:instrText>
    </w:r>
    <w:r>
      <w:rPr>
        <w:rStyle w:val="Seitenzahl"/>
      </w:rPr>
      <w:instrText xml:space="preserve">  </w:instrText>
    </w:r>
    <w:r>
      <w:rPr>
        <w:rStyle w:val="Seitenzahl"/>
      </w:rPr>
      <w:fldChar w:fldCharType="separate"/>
    </w:r>
    <w:r>
      <w:rPr>
        <w:rStyle w:val="Seitenzahl"/>
      </w:rPr>
      <w:t>1</w:t>
    </w:r>
    <w:r>
      <w:rPr>
        <w:rStyle w:val="Seitenzahl"/>
      </w:rPr>
      <w:fldChar w:fldCharType="end"/>
    </w:r>
  </w:p>
  <w:p w14:paraId="70A68D9B" w14:textId="77777777" w:rsidR="00AB57DE" w:rsidRDefault="00AB57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Change w:id="35" w:author="Anita Lösch" w:date="2023-03-01T15:17:00Z">
        <w:tblPr>
          <w:tblStyle w:val="Tabellenraster"/>
          <w:tblW w:w="0" w:type="nil"/>
          <w:tblLayout w:type="fixed"/>
          <w:tblLook w:val="06A0" w:firstRow="1" w:lastRow="0" w:firstColumn="1" w:lastColumn="0" w:noHBand="1" w:noVBand="1"/>
        </w:tblPr>
      </w:tblPrChange>
    </w:tblPr>
    <w:tblGrid>
      <w:gridCol w:w="2265"/>
      <w:gridCol w:w="2265"/>
      <w:gridCol w:w="2265"/>
      <w:tblGridChange w:id="36">
        <w:tblGrid>
          <w:gridCol w:w="2265"/>
          <w:gridCol w:w="2265"/>
          <w:gridCol w:w="2265"/>
        </w:tblGrid>
      </w:tblGridChange>
    </w:tblGrid>
    <w:tr w:rsidR="27BD6D6E" w14:paraId="67A8E18C" w14:textId="77777777" w:rsidTr="27BD6D6E">
      <w:trPr>
        <w:trHeight w:val="300"/>
        <w:trPrChange w:id="37" w:author="Anita Lösch" w:date="2023-03-01T15:17:00Z">
          <w:trPr>
            <w:trHeight w:val="300"/>
          </w:trPr>
        </w:trPrChange>
      </w:trPr>
      <w:tc>
        <w:tcPr>
          <w:tcW w:w="2265" w:type="dxa"/>
          <w:tcPrChange w:id="38" w:author="Anita Lösch" w:date="2023-03-01T15:17:00Z">
            <w:tcPr>
              <w:tcW w:w="2265" w:type="dxa"/>
            </w:tcPr>
          </w:tcPrChange>
        </w:tcPr>
        <w:p w14:paraId="08C01BE1" w14:textId="06DD6BD4" w:rsidR="27BD6D6E" w:rsidRDefault="27BD6D6E">
          <w:pPr>
            <w:pStyle w:val="Kopfzeile"/>
            <w:ind w:left="-115"/>
            <w:pPrChange w:id="39" w:author="Anita Lösch" w:date="2023-03-01T15:17:00Z">
              <w:pPr/>
            </w:pPrChange>
          </w:pPr>
        </w:p>
      </w:tc>
      <w:tc>
        <w:tcPr>
          <w:tcW w:w="2265" w:type="dxa"/>
          <w:tcPrChange w:id="40" w:author="Anita Lösch" w:date="2023-03-01T15:17:00Z">
            <w:tcPr>
              <w:tcW w:w="2265" w:type="dxa"/>
            </w:tcPr>
          </w:tcPrChange>
        </w:tcPr>
        <w:p w14:paraId="3CF0F2B0" w14:textId="4859732D" w:rsidR="27BD6D6E" w:rsidRDefault="27BD6D6E">
          <w:pPr>
            <w:pStyle w:val="Kopfzeile"/>
            <w:jc w:val="center"/>
            <w:pPrChange w:id="41" w:author="Anita Lösch" w:date="2023-03-01T15:17:00Z">
              <w:pPr/>
            </w:pPrChange>
          </w:pPr>
        </w:p>
      </w:tc>
      <w:tc>
        <w:tcPr>
          <w:tcW w:w="2265" w:type="dxa"/>
          <w:tcPrChange w:id="42" w:author="Anita Lösch" w:date="2023-03-01T15:17:00Z">
            <w:tcPr>
              <w:tcW w:w="2265" w:type="dxa"/>
            </w:tcPr>
          </w:tcPrChange>
        </w:tcPr>
        <w:p w14:paraId="599CF87B" w14:textId="2597F0A1" w:rsidR="27BD6D6E" w:rsidRDefault="27BD6D6E">
          <w:pPr>
            <w:pStyle w:val="Kopfzeile"/>
            <w:ind w:right="-115"/>
            <w:jc w:val="right"/>
            <w:pPrChange w:id="43" w:author="Anita Lösch" w:date="2023-03-01T15:17:00Z">
              <w:pPr/>
            </w:pPrChange>
          </w:pPr>
        </w:p>
      </w:tc>
    </w:tr>
  </w:tbl>
  <w:p w14:paraId="0B5794CD" w14:textId="1E77A8BC" w:rsidR="007E0265" w:rsidRDefault="007E02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B5DA4" w14:textId="456453EC" w:rsidR="0064090A" w:rsidDel="00451552" w:rsidRDefault="0064090A" w:rsidP="0014413C">
    <w:pPr>
      <w:pStyle w:val="Kopfzeile"/>
      <w:ind w:right="-2270"/>
      <w:jc w:val="right"/>
      <w:rPr>
        <w:del w:id="53" w:author="Anita Lösch" w:date="2023-03-10T13:35:00Z"/>
      </w:rPr>
    </w:pPr>
  </w:p>
  <w:p w14:paraId="5EC45E34" w14:textId="59CFA536" w:rsidR="00422EC5" w:rsidDel="00451552" w:rsidRDefault="00422EC5" w:rsidP="0014413C">
    <w:pPr>
      <w:pStyle w:val="Kopfzeile"/>
      <w:ind w:right="-2270"/>
      <w:jc w:val="right"/>
      <w:rPr>
        <w:del w:id="54" w:author="Anita Lösch" w:date="2023-03-10T13:35:00Z"/>
      </w:rPr>
    </w:pPr>
  </w:p>
  <w:p w14:paraId="2E5ED406" w14:textId="7A934BE6" w:rsidR="00AB57DE" w:rsidRDefault="00591B4F" w:rsidP="0014413C">
    <w:pPr>
      <w:pStyle w:val="Kopfzeile"/>
      <w:ind w:right="-2270"/>
      <w:jc w:val="right"/>
    </w:pPr>
    <w:r>
      <w:rPr>
        <w:noProof/>
      </w:rPr>
      <w:drawing>
        <wp:inline distT="0" distB="0" distL="0" distR="0" wp14:anchorId="6F6ADA6C" wp14:editId="2A070C68">
          <wp:extent cx="1686536" cy="36704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758" cy="4104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AC83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FC032AF"/>
    <w:multiLevelType w:val="hybridMultilevel"/>
    <w:tmpl w:val="53487E5A"/>
    <w:lvl w:ilvl="0" w:tplc="CE926316">
      <w:start w:val="1"/>
      <w:numFmt w:val="bullet"/>
      <w:lvlText w:val="-"/>
      <w:lvlJc w:val="left"/>
      <w:pPr>
        <w:tabs>
          <w:tab w:val="num" w:pos="720"/>
        </w:tabs>
        <w:ind w:left="720" w:hanging="360"/>
      </w:pPr>
      <w:rPr>
        <w:rFonts w:ascii="Times" w:hAnsi="Times" w:hint="default"/>
      </w:rPr>
    </w:lvl>
    <w:lvl w:ilvl="1" w:tplc="CFEE77EA" w:tentative="1">
      <w:start w:val="1"/>
      <w:numFmt w:val="bullet"/>
      <w:lvlText w:val="-"/>
      <w:lvlJc w:val="left"/>
      <w:pPr>
        <w:tabs>
          <w:tab w:val="num" w:pos="1440"/>
        </w:tabs>
        <w:ind w:left="1440" w:hanging="360"/>
      </w:pPr>
      <w:rPr>
        <w:rFonts w:ascii="Times" w:hAnsi="Times" w:hint="default"/>
      </w:rPr>
    </w:lvl>
    <w:lvl w:ilvl="2" w:tplc="ABB835F6" w:tentative="1">
      <w:start w:val="1"/>
      <w:numFmt w:val="bullet"/>
      <w:lvlText w:val="-"/>
      <w:lvlJc w:val="left"/>
      <w:pPr>
        <w:tabs>
          <w:tab w:val="num" w:pos="2160"/>
        </w:tabs>
        <w:ind w:left="2160" w:hanging="360"/>
      </w:pPr>
      <w:rPr>
        <w:rFonts w:ascii="Times" w:hAnsi="Times" w:hint="default"/>
      </w:rPr>
    </w:lvl>
    <w:lvl w:ilvl="3" w:tplc="81181110" w:tentative="1">
      <w:start w:val="1"/>
      <w:numFmt w:val="bullet"/>
      <w:lvlText w:val="-"/>
      <w:lvlJc w:val="left"/>
      <w:pPr>
        <w:tabs>
          <w:tab w:val="num" w:pos="2880"/>
        </w:tabs>
        <w:ind w:left="2880" w:hanging="360"/>
      </w:pPr>
      <w:rPr>
        <w:rFonts w:ascii="Times" w:hAnsi="Times" w:hint="default"/>
      </w:rPr>
    </w:lvl>
    <w:lvl w:ilvl="4" w:tplc="F5069F7A" w:tentative="1">
      <w:start w:val="1"/>
      <w:numFmt w:val="bullet"/>
      <w:lvlText w:val="-"/>
      <w:lvlJc w:val="left"/>
      <w:pPr>
        <w:tabs>
          <w:tab w:val="num" w:pos="3600"/>
        </w:tabs>
        <w:ind w:left="3600" w:hanging="360"/>
      </w:pPr>
      <w:rPr>
        <w:rFonts w:ascii="Times" w:hAnsi="Times" w:hint="default"/>
      </w:rPr>
    </w:lvl>
    <w:lvl w:ilvl="5" w:tplc="BB5AFAA6" w:tentative="1">
      <w:start w:val="1"/>
      <w:numFmt w:val="bullet"/>
      <w:lvlText w:val="-"/>
      <w:lvlJc w:val="left"/>
      <w:pPr>
        <w:tabs>
          <w:tab w:val="num" w:pos="4320"/>
        </w:tabs>
        <w:ind w:left="4320" w:hanging="360"/>
      </w:pPr>
      <w:rPr>
        <w:rFonts w:ascii="Times" w:hAnsi="Times" w:hint="default"/>
      </w:rPr>
    </w:lvl>
    <w:lvl w:ilvl="6" w:tplc="5BE0F4D2" w:tentative="1">
      <w:start w:val="1"/>
      <w:numFmt w:val="bullet"/>
      <w:lvlText w:val="-"/>
      <w:lvlJc w:val="left"/>
      <w:pPr>
        <w:tabs>
          <w:tab w:val="num" w:pos="5040"/>
        </w:tabs>
        <w:ind w:left="5040" w:hanging="360"/>
      </w:pPr>
      <w:rPr>
        <w:rFonts w:ascii="Times" w:hAnsi="Times" w:hint="default"/>
      </w:rPr>
    </w:lvl>
    <w:lvl w:ilvl="7" w:tplc="9CC8219C" w:tentative="1">
      <w:start w:val="1"/>
      <w:numFmt w:val="bullet"/>
      <w:lvlText w:val="-"/>
      <w:lvlJc w:val="left"/>
      <w:pPr>
        <w:tabs>
          <w:tab w:val="num" w:pos="5760"/>
        </w:tabs>
        <w:ind w:left="5760" w:hanging="360"/>
      </w:pPr>
      <w:rPr>
        <w:rFonts w:ascii="Times" w:hAnsi="Times" w:hint="default"/>
      </w:rPr>
    </w:lvl>
    <w:lvl w:ilvl="8" w:tplc="B790A5C8" w:tentative="1">
      <w:start w:val="1"/>
      <w:numFmt w:val="bullet"/>
      <w:lvlText w:val="-"/>
      <w:lvlJc w:val="left"/>
      <w:pPr>
        <w:tabs>
          <w:tab w:val="num" w:pos="6480"/>
        </w:tabs>
        <w:ind w:left="6480" w:hanging="360"/>
      </w:pPr>
      <w:rPr>
        <w:rFonts w:ascii="Times" w:hAnsi="Times" w:hint="default"/>
      </w:rPr>
    </w:lvl>
  </w:abstractNum>
  <w:abstractNum w:abstractNumId="2" w15:restartNumberingAfterBreak="0">
    <w:nsid w:val="429C1D46"/>
    <w:multiLevelType w:val="hybridMultilevel"/>
    <w:tmpl w:val="23F48BD6"/>
    <w:lvl w:ilvl="0" w:tplc="FC98FB2A">
      <w:numFmt w:val="bullet"/>
      <w:lvlText w:val="-"/>
      <w:lvlJc w:val="left"/>
      <w:pPr>
        <w:ind w:left="720" w:hanging="360"/>
      </w:pPr>
      <w:rPr>
        <w:rFonts w:ascii="Verdana" w:eastAsia="Times New Roman" w:hAnsi="Verdana"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487287988">
    <w:abstractNumId w:val="2"/>
  </w:num>
  <w:num w:numId="2" w16cid:durableId="1912079597">
    <w:abstractNumId w:val="0"/>
  </w:num>
  <w:num w:numId="3" w16cid:durableId="95533208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ita Lösch">
    <w15:presenceInfo w15:providerId="AD" w15:userId="S::Anita.Loesch@jansen.com::2aa03e43-0fb5-490f-84bc-25ebb7bedf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06266"/>
    <w:rsid w:val="00022761"/>
    <w:rsid w:val="00022F46"/>
    <w:rsid w:val="00024FA3"/>
    <w:rsid w:val="000250C4"/>
    <w:rsid w:val="00031D94"/>
    <w:rsid w:val="00051B5C"/>
    <w:rsid w:val="000571BA"/>
    <w:rsid w:val="0006271C"/>
    <w:rsid w:val="0006323D"/>
    <w:rsid w:val="00064A71"/>
    <w:rsid w:val="000838DB"/>
    <w:rsid w:val="00091342"/>
    <w:rsid w:val="00093014"/>
    <w:rsid w:val="000947DA"/>
    <w:rsid w:val="000A4D03"/>
    <w:rsid w:val="000A745C"/>
    <w:rsid w:val="000B4DAF"/>
    <w:rsid w:val="000B5782"/>
    <w:rsid w:val="000B5D37"/>
    <w:rsid w:val="000C1E78"/>
    <w:rsid w:val="000C360A"/>
    <w:rsid w:val="000C6506"/>
    <w:rsid w:val="000D68D6"/>
    <w:rsid w:val="000E28E0"/>
    <w:rsid w:val="000F338B"/>
    <w:rsid w:val="00103E50"/>
    <w:rsid w:val="00112279"/>
    <w:rsid w:val="00114410"/>
    <w:rsid w:val="00115A70"/>
    <w:rsid w:val="00117E06"/>
    <w:rsid w:val="00125798"/>
    <w:rsid w:val="0013106F"/>
    <w:rsid w:val="00143BF6"/>
    <w:rsid w:val="0014413C"/>
    <w:rsid w:val="00146EC9"/>
    <w:rsid w:val="00150315"/>
    <w:rsid w:val="0015532B"/>
    <w:rsid w:val="001601E7"/>
    <w:rsid w:val="001610A9"/>
    <w:rsid w:val="0016307D"/>
    <w:rsid w:val="00164E6C"/>
    <w:rsid w:val="00165146"/>
    <w:rsid w:val="001859F8"/>
    <w:rsid w:val="00190B32"/>
    <w:rsid w:val="001A08B5"/>
    <w:rsid w:val="001A2199"/>
    <w:rsid w:val="001A4E7B"/>
    <w:rsid w:val="001B0807"/>
    <w:rsid w:val="001C3D39"/>
    <w:rsid w:val="001C51CB"/>
    <w:rsid w:val="001D0D7A"/>
    <w:rsid w:val="001D37BE"/>
    <w:rsid w:val="001F113E"/>
    <w:rsid w:val="001F4427"/>
    <w:rsid w:val="001F569D"/>
    <w:rsid w:val="00222932"/>
    <w:rsid w:val="00226BA3"/>
    <w:rsid w:val="0025748C"/>
    <w:rsid w:val="00257688"/>
    <w:rsid w:val="00261574"/>
    <w:rsid w:val="00262078"/>
    <w:rsid w:val="002636C5"/>
    <w:rsid w:val="002647D2"/>
    <w:rsid w:val="002713F6"/>
    <w:rsid w:val="002753B5"/>
    <w:rsid w:val="00280661"/>
    <w:rsid w:val="002822AA"/>
    <w:rsid w:val="0029474F"/>
    <w:rsid w:val="00294B32"/>
    <w:rsid w:val="002A2194"/>
    <w:rsid w:val="002B273A"/>
    <w:rsid w:val="002B33AB"/>
    <w:rsid w:val="002C4334"/>
    <w:rsid w:val="002D15ED"/>
    <w:rsid w:val="002E1B24"/>
    <w:rsid w:val="002E2696"/>
    <w:rsid w:val="002E5E36"/>
    <w:rsid w:val="002E7B31"/>
    <w:rsid w:val="0031071A"/>
    <w:rsid w:val="003129E8"/>
    <w:rsid w:val="00313F93"/>
    <w:rsid w:val="0032185E"/>
    <w:rsid w:val="00324965"/>
    <w:rsid w:val="0033380E"/>
    <w:rsid w:val="003449C8"/>
    <w:rsid w:val="0035197B"/>
    <w:rsid w:val="00352382"/>
    <w:rsid w:val="00352738"/>
    <w:rsid w:val="00360151"/>
    <w:rsid w:val="003668A0"/>
    <w:rsid w:val="00371FB1"/>
    <w:rsid w:val="00372E6E"/>
    <w:rsid w:val="00380F41"/>
    <w:rsid w:val="003A4521"/>
    <w:rsid w:val="003C2558"/>
    <w:rsid w:val="003D52F3"/>
    <w:rsid w:val="003E24AE"/>
    <w:rsid w:val="003E7548"/>
    <w:rsid w:val="003E799A"/>
    <w:rsid w:val="003F2711"/>
    <w:rsid w:val="00405B19"/>
    <w:rsid w:val="00415A29"/>
    <w:rsid w:val="00422EC5"/>
    <w:rsid w:val="00423EBE"/>
    <w:rsid w:val="004278A7"/>
    <w:rsid w:val="004317A0"/>
    <w:rsid w:val="0043369B"/>
    <w:rsid w:val="00435BD7"/>
    <w:rsid w:val="004375CD"/>
    <w:rsid w:val="00442733"/>
    <w:rsid w:val="00451552"/>
    <w:rsid w:val="0045656C"/>
    <w:rsid w:val="00461398"/>
    <w:rsid w:val="00465303"/>
    <w:rsid w:val="00465B37"/>
    <w:rsid w:val="004763C5"/>
    <w:rsid w:val="004800B8"/>
    <w:rsid w:val="004A71D8"/>
    <w:rsid w:val="004A7C10"/>
    <w:rsid w:val="004D5C83"/>
    <w:rsid w:val="004E202E"/>
    <w:rsid w:val="004F464A"/>
    <w:rsid w:val="00515A29"/>
    <w:rsid w:val="00523C16"/>
    <w:rsid w:val="00525C74"/>
    <w:rsid w:val="005344AD"/>
    <w:rsid w:val="005353F1"/>
    <w:rsid w:val="00535F87"/>
    <w:rsid w:val="00540E84"/>
    <w:rsid w:val="005450E9"/>
    <w:rsid w:val="00546E93"/>
    <w:rsid w:val="00546ECA"/>
    <w:rsid w:val="00550B3A"/>
    <w:rsid w:val="0058131C"/>
    <w:rsid w:val="00581969"/>
    <w:rsid w:val="00586216"/>
    <w:rsid w:val="00591B4F"/>
    <w:rsid w:val="00594060"/>
    <w:rsid w:val="005A0D4D"/>
    <w:rsid w:val="005A3BD5"/>
    <w:rsid w:val="005A6404"/>
    <w:rsid w:val="005B513F"/>
    <w:rsid w:val="005B7604"/>
    <w:rsid w:val="005C65BD"/>
    <w:rsid w:val="005E2873"/>
    <w:rsid w:val="005E4D8B"/>
    <w:rsid w:val="005F121E"/>
    <w:rsid w:val="005F6120"/>
    <w:rsid w:val="0060156B"/>
    <w:rsid w:val="0061149E"/>
    <w:rsid w:val="00612EE1"/>
    <w:rsid w:val="00630751"/>
    <w:rsid w:val="0064090A"/>
    <w:rsid w:val="006444AE"/>
    <w:rsid w:val="00645D9F"/>
    <w:rsid w:val="00651892"/>
    <w:rsid w:val="00665F0A"/>
    <w:rsid w:val="00666138"/>
    <w:rsid w:val="006770C7"/>
    <w:rsid w:val="00680027"/>
    <w:rsid w:val="00680F11"/>
    <w:rsid w:val="00682475"/>
    <w:rsid w:val="00685882"/>
    <w:rsid w:val="00693325"/>
    <w:rsid w:val="006A2319"/>
    <w:rsid w:val="006A37DD"/>
    <w:rsid w:val="006B2644"/>
    <w:rsid w:val="006B5424"/>
    <w:rsid w:val="006C3EBC"/>
    <w:rsid w:val="006D33AD"/>
    <w:rsid w:val="006D43D1"/>
    <w:rsid w:val="006D4705"/>
    <w:rsid w:val="006D4E89"/>
    <w:rsid w:val="006E2451"/>
    <w:rsid w:val="006F596A"/>
    <w:rsid w:val="00716D78"/>
    <w:rsid w:val="007233DE"/>
    <w:rsid w:val="00723704"/>
    <w:rsid w:val="00745542"/>
    <w:rsid w:val="007603F2"/>
    <w:rsid w:val="0076529D"/>
    <w:rsid w:val="007679E2"/>
    <w:rsid w:val="007834B7"/>
    <w:rsid w:val="00787D9B"/>
    <w:rsid w:val="007B2D4E"/>
    <w:rsid w:val="007B4D3F"/>
    <w:rsid w:val="007B69BA"/>
    <w:rsid w:val="007C305C"/>
    <w:rsid w:val="007C4097"/>
    <w:rsid w:val="007E0265"/>
    <w:rsid w:val="007E0695"/>
    <w:rsid w:val="007E33DA"/>
    <w:rsid w:val="007F3E83"/>
    <w:rsid w:val="007F779F"/>
    <w:rsid w:val="0080073A"/>
    <w:rsid w:val="0080404E"/>
    <w:rsid w:val="008055CC"/>
    <w:rsid w:val="008118E3"/>
    <w:rsid w:val="008151CB"/>
    <w:rsid w:val="008229E2"/>
    <w:rsid w:val="008231E4"/>
    <w:rsid w:val="00825D19"/>
    <w:rsid w:val="00825FE4"/>
    <w:rsid w:val="00826BC5"/>
    <w:rsid w:val="00837822"/>
    <w:rsid w:val="00852019"/>
    <w:rsid w:val="00853541"/>
    <w:rsid w:val="00856BC4"/>
    <w:rsid w:val="008633D7"/>
    <w:rsid w:val="00875017"/>
    <w:rsid w:val="008847E3"/>
    <w:rsid w:val="008953FF"/>
    <w:rsid w:val="008B3023"/>
    <w:rsid w:val="008B38EA"/>
    <w:rsid w:val="008B6A6E"/>
    <w:rsid w:val="008C4734"/>
    <w:rsid w:val="008D1221"/>
    <w:rsid w:val="008E1DA0"/>
    <w:rsid w:val="008E60C9"/>
    <w:rsid w:val="008F78BC"/>
    <w:rsid w:val="009007DD"/>
    <w:rsid w:val="009032C9"/>
    <w:rsid w:val="00912B73"/>
    <w:rsid w:val="00916294"/>
    <w:rsid w:val="00924F88"/>
    <w:rsid w:val="00927099"/>
    <w:rsid w:val="0092709A"/>
    <w:rsid w:val="009330F4"/>
    <w:rsid w:val="00934160"/>
    <w:rsid w:val="009379B5"/>
    <w:rsid w:val="00947ACB"/>
    <w:rsid w:val="00952CA0"/>
    <w:rsid w:val="00971986"/>
    <w:rsid w:val="0097221B"/>
    <w:rsid w:val="009776EE"/>
    <w:rsid w:val="00986146"/>
    <w:rsid w:val="00990CB7"/>
    <w:rsid w:val="00994951"/>
    <w:rsid w:val="00996873"/>
    <w:rsid w:val="009B5024"/>
    <w:rsid w:val="009B6EBF"/>
    <w:rsid w:val="009B761F"/>
    <w:rsid w:val="009D5FBB"/>
    <w:rsid w:val="009E0EBD"/>
    <w:rsid w:val="009E3AF1"/>
    <w:rsid w:val="009F0975"/>
    <w:rsid w:val="009F13C9"/>
    <w:rsid w:val="009F699F"/>
    <w:rsid w:val="009F777E"/>
    <w:rsid w:val="00A049E0"/>
    <w:rsid w:val="00A142C3"/>
    <w:rsid w:val="00A22BCD"/>
    <w:rsid w:val="00A3341F"/>
    <w:rsid w:val="00A33AB9"/>
    <w:rsid w:val="00A401DA"/>
    <w:rsid w:val="00A43701"/>
    <w:rsid w:val="00A44709"/>
    <w:rsid w:val="00A530E7"/>
    <w:rsid w:val="00A60E4F"/>
    <w:rsid w:val="00A616E2"/>
    <w:rsid w:val="00A61FA6"/>
    <w:rsid w:val="00A63B19"/>
    <w:rsid w:val="00A8337D"/>
    <w:rsid w:val="00A851E6"/>
    <w:rsid w:val="00A96308"/>
    <w:rsid w:val="00AA5CA6"/>
    <w:rsid w:val="00AB08FC"/>
    <w:rsid w:val="00AB2FCB"/>
    <w:rsid w:val="00AB57DE"/>
    <w:rsid w:val="00AD11DB"/>
    <w:rsid w:val="00AD37CB"/>
    <w:rsid w:val="00AD4A1D"/>
    <w:rsid w:val="00AD60BA"/>
    <w:rsid w:val="00AE336F"/>
    <w:rsid w:val="00AF498E"/>
    <w:rsid w:val="00AF4D0D"/>
    <w:rsid w:val="00B0312D"/>
    <w:rsid w:val="00B065E2"/>
    <w:rsid w:val="00B24CDE"/>
    <w:rsid w:val="00B26F67"/>
    <w:rsid w:val="00B353D6"/>
    <w:rsid w:val="00B36FC6"/>
    <w:rsid w:val="00B37C9A"/>
    <w:rsid w:val="00B40888"/>
    <w:rsid w:val="00B410E2"/>
    <w:rsid w:val="00B700CD"/>
    <w:rsid w:val="00B70A15"/>
    <w:rsid w:val="00B73891"/>
    <w:rsid w:val="00B7504B"/>
    <w:rsid w:val="00B779BB"/>
    <w:rsid w:val="00B82D39"/>
    <w:rsid w:val="00B83437"/>
    <w:rsid w:val="00B87015"/>
    <w:rsid w:val="00BA3C07"/>
    <w:rsid w:val="00BB128A"/>
    <w:rsid w:val="00BC018B"/>
    <w:rsid w:val="00BC7454"/>
    <w:rsid w:val="00BD48CC"/>
    <w:rsid w:val="00BE0985"/>
    <w:rsid w:val="00BE2B08"/>
    <w:rsid w:val="00BE5188"/>
    <w:rsid w:val="00C203D0"/>
    <w:rsid w:val="00C43B28"/>
    <w:rsid w:val="00C51919"/>
    <w:rsid w:val="00C52300"/>
    <w:rsid w:val="00C56D97"/>
    <w:rsid w:val="00C56F53"/>
    <w:rsid w:val="00C60925"/>
    <w:rsid w:val="00C65E07"/>
    <w:rsid w:val="00C7701F"/>
    <w:rsid w:val="00C80A29"/>
    <w:rsid w:val="00C80AD6"/>
    <w:rsid w:val="00C825A5"/>
    <w:rsid w:val="00C83475"/>
    <w:rsid w:val="00C90FE3"/>
    <w:rsid w:val="00CA060D"/>
    <w:rsid w:val="00CA4E6E"/>
    <w:rsid w:val="00CC0855"/>
    <w:rsid w:val="00CC3D53"/>
    <w:rsid w:val="00CC5AA3"/>
    <w:rsid w:val="00CD53C5"/>
    <w:rsid w:val="00CD7F2C"/>
    <w:rsid w:val="00CE2229"/>
    <w:rsid w:val="00CE5FEB"/>
    <w:rsid w:val="00CF1EC9"/>
    <w:rsid w:val="00CF2BE8"/>
    <w:rsid w:val="00CF5097"/>
    <w:rsid w:val="00CF6C9A"/>
    <w:rsid w:val="00D151AF"/>
    <w:rsid w:val="00D22381"/>
    <w:rsid w:val="00D40B78"/>
    <w:rsid w:val="00D411C5"/>
    <w:rsid w:val="00D41A66"/>
    <w:rsid w:val="00D63389"/>
    <w:rsid w:val="00D67980"/>
    <w:rsid w:val="00D7562E"/>
    <w:rsid w:val="00D758C4"/>
    <w:rsid w:val="00D75F00"/>
    <w:rsid w:val="00D939A2"/>
    <w:rsid w:val="00D96E49"/>
    <w:rsid w:val="00DA0CCF"/>
    <w:rsid w:val="00DA39FA"/>
    <w:rsid w:val="00DB20C2"/>
    <w:rsid w:val="00DB624F"/>
    <w:rsid w:val="00DD3AF3"/>
    <w:rsid w:val="00DD6485"/>
    <w:rsid w:val="00DD7637"/>
    <w:rsid w:val="00DE4956"/>
    <w:rsid w:val="00DF2EF7"/>
    <w:rsid w:val="00DF5F8F"/>
    <w:rsid w:val="00E01A78"/>
    <w:rsid w:val="00E0502D"/>
    <w:rsid w:val="00E05B26"/>
    <w:rsid w:val="00E107B8"/>
    <w:rsid w:val="00E123D5"/>
    <w:rsid w:val="00E24913"/>
    <w:rsid w:val="00E46228"/>
    <w:rsid w:val="00E7009F"/>
    <w:rsid w:val="00E74197"/>
    <w:rsid w:val="00E7430B"/>
    <w:rsid w:val="00E77707"/>
    <w:rsid w:val="00E81FBD"/>
    <w:rsid w:val="00E85BA7"/>
    <w:rsid w:val="00E86C49"/>
    <w:rsid w:val="00E96767"/>
    <w:rsid w:val="00E97784"/>
    <w:rsid w:val="00EB0C73"/>
    <w:rsid w:val="00EB1651"/>
    <w:rsid w:val="00ED085F"/>
    <w:rsid w:val="00ED3D2C"/>
    <w:rsid w:val="00ED6F40"/>
    <w:rsid w:val="00EE0425"/>
    <w:rsid w:val="00EE240B"/>
    <w:rsid w:val="00EF1EE6"/>
    <w:rsid w:val="00F27E25"/>
    <w:rsid w:val="00F31658"/>
    <w:rsid w:val="00F42991"/>
    <w:rsid w:val="00F56CF3"/>
    <w:rsid w:val="00F621FF"/>
    <w:rsid w:val="00F91B76"/>
    <w:rsid w:val="00F95811"/>
    <w:rsid w:val="00F95FEB"/>
    <w:rsid w:val="00FA1953"/>
    <w:rsid w:val="00FA6DED"/>
    <w:rsid w:val="00FC3AB5"/>
    <w:rsid w:val="00FD5FD0"/>
    <w:rsid w:val="00FE6838"/>
    <w:rsid w:val="00FE797E"/>
    <w:rsid w:val="00FF102E"/>
    <w:rsid w:val="11FD136F"/>
    <w:rsid w:val="1529079B"/>
    <w:rsid w:val="27276A33"/>
    <w:rsid w:val="27BD6D6E"/>
    <w:rsid w:val="2D4910ED"/>
    <w:rsid w:val="2F78E598"/>
    <w:rsid w:val="374F97A7"/>
    <w:rsid w:val="38631DCD"/>
    <w:rsid w:val="3AA40644"/>
    <w:rsid w:val="43F40B98"/>
    <w:rsid w:val="49782010"/>
    <w:rsid w:val="63638E23"/>
    <w:rsid w:val="6ECAA448"/>
    <w:rsid w:val="7C9A55E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16020"/>
  <w14:defaultImageDpi w14:val="0"/>
  <w15:chartTrackingRefBased/>
  <w15:docId w15:val="{DE741D7B-23CE-4EAE-B987-31AAFC576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de-CH"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Pr>
      <w:rFonts w:ascii="Cambria" w:hAnsi="Cambria"/>
      <w:b/>
      <w:kern w:val="32"/>
      <w:sz w:val="32"/>
      <w:lang w:val="fr-CH"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locked/>
    <w:rPr>
      <w:rFonts w:ascii="Arial" w:hAnsi="Arial"/>
      <w:sz w:val="20"/>
      <w:lang w:val="fr-CH" w:eastAsia="de-DE"/>
    </w:rPr>
  </w:style>
  <w:style w:type="character" w:styleId="Seitenzahl">
    <w:name w:val="page number"/>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semiHidden/>
    <w:locked/>
    <w:rPr>
      <w:rFonts w:ascii="Arial" w:hAnsi="Arial"/>
      <w:sz w:val="20"/>
      <w:lang w:val="fr-CH"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link w:val="Sprechblasentext"/>
    <w:uiPriority w:val="99"/>
    <w:semiHidden/>
    <w:locked/>
    <w:rPr>
      <w:sz w:val="2"/>
      <w:lang w:val="fr-CH" w:eastAsia="de-DE"/>
    </w:rPr>
  </w:style>
  <w:style w:type="paragraph" w:customStyle="1" w:styleId="HellesRaster-Akzent31">
    <w:name w:val="Helles Raster - Akzent 31"/>
    <w:basedOn w:val="Standard"/>
    <w:uiPriority w:val="34"/>
    <w:qFormat/>
    <w:rsid w:val="00C203D0"/>
    <w:pPr>
      <w:spacing w:after="220"/>
      <w:ind w:left="720"/>
      <w:contextualSpacing/>
    </w:pPr>
    <w:rPr>
      <w:rFonts w:ascii="Tahoma" w:hAnsi="Tahoma"/>
      <w:sz w:val="20"/>
      <w:szCs w:val="24"/>
    </w:rPr>
  </w:style>
  <w:style w:type="paragraph" w:styleId="StandardWeb">
    <w:name w:val="Normal (Web)"/>
    <w:basedOn w:val="Standard"/>
    <w:uiPriority w:val="99"/>
    <w:semiHidden/>
    <w:unhideWhenUsed/>
    <w:rsid w:val="00E97784"/>
    <w:pPr>
      <w:spacing w:before="100" w:beforeAutospacing="1" w:after="100" w:afterAutospacing="1"/>
    </w:pPr>
    <w:rPr>
      <w:rFonts w:ascii="Times" w:hAnsi="Times"/>
      <w:sz w:val="20"/>
    </w:rPr>
  </w:style>
  <w:style w:type="paragraph" w:styleId="berarbeitung">
    <w:name w:val="Revision"/>
    <w:hidden/>
    <w:uiPriority w:val="71"/>
    <w:rsid w:val="00E7009F"/>
    <w:rPr>
      <w:rFonts w:ascii="Arial" w:hAnsi="Arial"/>
      <w:sz w:val="24"/>
      <w:lang w:eastAsia="de-DE"/>
    </w:rPr>
  </w:style>
  <w:style w:type="character" w:styleId="Kommentarzeichen">
    <w:name w:val="annotation reference"/>
    <w:basedOn w:val="Absatz-Standardschriftart"/>
    <w:uiPriority w:val="99"/>
    <w:semiHidden/>
    <w:unhideWhenUsed/>
    <w:rsid w:val="00BD48CC"/>
    <w:rPr>
      <w:sz w:val="16"/>
      <w:szCs w:val="16"/>
    </w:rPr>
  </w:style>
  <w:style w:type="paragraph" w:styleId="Kommentartext">
    <w:name w:val="annotation text"/>
    <w:basedOn w:val="Standard"/>
    <w:link w:val="KommentartextZchn"/>
    <w:uiPriority w:val="99"/>
    <w:unhideWhenUsed/>
    <w:rsid w:val="00BD48CC"/>
    <w:rPr>
      <w:sz w:val="20"/>
    </w:rPr>
  </w:style>
  <w:style w:type="character" w:customStyle="1" w:styleId="KommentartextZchn">
    <w:name w:val="Kommentartext Zchn"/>
    <w:basedOn w:val="Absatz-Standardschriftart"/>
    <w:link w:val="Kommentartext"/>
    <w:uiPriority w:val="99"/>
    <w:rsid w:val="00BD48CC"/>
    <w:rPr>
      <w:rFonts w:ascii="Arial" w:hAnsi="Arial"/>
      <w:lang w:val="fr-CH" w:eastAsia="de-DE"/>
    </w:rPr>
  </w:style>
  <w:style w:type="paragraph" w:styleId="Kommentarthema">
    <w:name w:val="annotation subject"/>
    <w:basedOn w:val="Kommentartext"/>
    <w:next w:val="Kommentartext"/>
    <w:link w:val="KommentarthemaZchn"/>
    <w:uiPriority w:val="99"/>
    <w:semiHidden/>
    <w:unhideWhenUsed/>
    <w:rsid w:val="00BD48CC"/>
    <w:rPr>
      <w:b/>
      <w:bCs/>
    </w:rPr>
  </w:style>
  <w:style w:type="character" w:customStyle="1" w:styleId="KommentarthemaZchn">
    <w:name w:val="Kommentarthema Zchn"/>
    <w:basedOn w:val="KommentartextZchn"/>
    <w:link w:val="Kommentarthema"/>
    <w:uiPriority w:val="99"/>
    <w:semiHidden/>
    <w:rsid w:val="00BD48CC"/>
    <w:rPr>
      <w:rFonts w:ascii="Arial" w:hAnsi="Arial"/>
      <w:b/>
      <w:bCs/>
      <w:lang w:val="fr-CH" w:eastAsia="de-DE"/>
    </w:rPr>
  </w:style>
  <w:style w:type="table" w:styleId="Tabellenraster">
    <w:name w:val="Table Grid"/>
    <w:basedOn w:val="NormaleTabelle"/>
    <w:uiPriority w:val="59"/>
    <w:locked/>
    <w:rsid w:val="007E026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AD4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628535">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 w:id="2122337108">
      <w:bodyDiv w:val="1"/>
      <w:marLeft w:val="0"/>
      <w:marRight w:val="0"/>
      <w:marTop w:val="0"/>
      <w:marBottom w:val="0"/>
      <w:divBdr>
        <w:top w:val="none" w:sz="0" w:space="0" w:color="auto"/>
        <w:left w:val="none" w:sz="0" w:space="0" w:color="auto"/>
        <w:bottom w:val="none" w:sz="0" w:space="0" w:color="auto"/>
        <w:right w:val="none" w:sz="0" w:space="0" w:color="auto"/>
      </w:divBdr>
    </w:div>
    <w:div w:id="213421068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d3511-3b05-4e72-9b2d-f2a2f14d019a">
      <Terms xmlns="http://schemas.microsoft.com/office/infopath/2007/PartnerControls"/>
    </lcf76f155ced4ddcb4097134ff3c332f>
    <TaxCatchAll xmlns="84181e78-d930-4c7f-b474-35692cf135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29F91-EF3F-4AC8-9870-5A774F444A16}">
  <ds:schemaRefs>
    <ds:schemaRef ds:uri="http://schemas.microsoft.com/sharepoint/v3/contenttype/forms"/>
  </ds:schemaRefs>
</ds:datastoreItem>
</file>

<file path=customXml/itemProps2.xml><?xml version="1.0" encoding="utf-8"?>
<ds:datastoreItem xmlns:ds="http://schemas.openxmlformats.org/officeDocument/2006/customXml" ds:itemID="{6CF1AD80-2FB1-4577-93F7-01A158F4F4DB}">
  <ds:schemaRefs>
    <ds:schemaRef ds:uri="http://schemas.microsoft.com/office/2006/metadata/longProperties"/>
  </ds:schemaRefs>
</ds:datastoreItem>
</file>

<file path=customXml/itemProps3.xml><?xml version="1.0" encoding="utf-8"?>
<ds:datastoreItem xmlns:ds="http://schemas.openxmlformats.org/officeDocument/2006/customXml" ds:itemID="{43B8A34C-4F52-4885-9A37-5BB38B86E799}">
  <ds:schemaRefs>
    <ds:schemaRef ds:uri="http://schemas.microsoft.com/office/2006/metadata/properties"/>
    <ds:schemaRef ds:uri="http://schemas.microsoft.com/office/infopath/2007/PartnerControls"/>
    <ds:schemaRef ds:uri="bc4d3511-3b05-4e72-9b2d-f2a2f14d019a"/>
    <ds:schemaRef ds:uri="84181e78-d930-4c7f-b474-35692cf135c7"/>
  </ds:schemaRefs>
</ds:datastoreItem>
</file>

<file path=customXml/itemProps4.xml><?xml version="1.0" encoding="utf-8"?>
<ds:datastoreItem xmlns:ds="http://schemas.openxmlformats.org/officeDocument/2006/customXml" ds:itemID="{44A899AF-6391-4BB0-96DD-A225B9033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511-3b05-4e72-9b2d-f2a2f14d019a"/>
    <ds:schemaRef ds:uri="84181e78-d930-4c7f-b474-35692cf13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9193892-039A-4347-9F8F-8DD0371FB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5192</Characters>
  <Application>Microsoft Office Word</Application>
  <DocSecurity>0</DocSecurity>
  <Lines>43</Lines>
  <Paragraphs>12</Paragraphs>
  <ScaleCrop>false</ScaleCrop>
  <Company>Schüco International KG</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Simone Drönner</dc:creator>
  <cp:keywords/>
  <cp:lastModifiedBy>Anita Lösch</cp:lastModifiedBy>
  <cp:revision>55</cp:revision>
  <cp:lastPrinted>2022-12-12T18:57:00Z</cp:lastPrinted>
  <dcterms:created xsi:type="dcterms:W3CDTF">2023-02-22T18:01:00Z</dcterms:created>
  <dcterms:modified xsi:type="dcterms:W3CDTF">2023-04-03T15:09:00Z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Anita Lösch</vt:lpwstr>
  </property>
  <property fmtid="{D5CDD505-2E9C-101B-9397-08002B2CF9AE}" pid="3" name="Order">
    <vt:lpwstr>1809600.00000000</vt:lpwstr>
  </property>
  <property fmtid="{D5CDD505-2E9C-101B-9397-08002B2CF9AE}" pid="4" name="display_urn:schemas-microsoft-com:office:office#Author">
    <vt:lpwstr>Anita Lösch</vt:lpwstr>
  </property>
  <property fmtid="{D5CDD505-2E9C-101B-9397-08002B2CF9AE}" pid="5" name="MediaServiceImageTags">
    <vt:lpwstr/>
  </property>
  <property fmtid="{D5CDD505-2E9C-101B-9397-08002B2CF9AE}" pid="6" name="ContentTypeId">
    <vt:lpwstr>0x010100CFBF7DA5BCA1604387808FAA5E830825</vt:lpwstr>
  </property>
</Properties>
</file>